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C0E4F5" w14:textId="34DBB9B2" w:rsidR="005F0245" w:rsidRPr="00142C84" w:rsidRDefault="007C0119" w:rsidP="005F0245">
      <w:pPr>
        <w:pStyle w:val="Nadpis1"/>
        <w:rPr>
          <w:sz w:val="22"/>
          <w:szCs w:val="22"/>
        </w:rPr>
      </w:pPr>
      <w:bookmarkStart w:id="0" w:name="_Hlk189037191"/>
      <w:r w:rsidRPr="00142C84">
        <w:rPr>
          <w:sz w:val="22"/>
          <w:szCs w:val="22"/>
        </w:rPr>
        <w:t>Podklady a požiadavky na vypracovanie</w:t>
      </w:r>
      <w:r w:rsidR="0099212D" w:rsidRPr="00142C84">
        <w:rPr>
          <w:sz w:val="22"/>
          <w:szCs w:val="22"/>
        </w:rPr>
        <w:t xml:space="preserve"> </w:t>
      </w:r>
      <w:r w:rsidR="00D41873" w:rsidRPr="00142C84">
        <w:rPr>
          <w:sz w:val="22"/>
          <w:szCs w:val="22"/>
        </w:rPr>
        <w:t xml:space="preserve">DOKUMENTÁCIE </w:t>
      </w:r>
      <w:r w:rsidR="00F25CFB">
        <w:rPr>
          <w:sz w:val="22"/>
          <w:szCs w:val="22"/>
        </w:rPr>
        <w:t>Projekt</w:t>
      </w:r>
      <w:r w:rsidR="000469C9">
        <w:rPr>
          <w:sz w:val="22"/>
          <w:szCs w:val="22"/>
        </w:rPr>
        <w:t>u</w:t>
      </w:r>
      <w:r w:rsidR="00F25CFB">
        <w:rPr>
          <w:sz w:val="22"/>
          <w:szCs w:val="22"/>
        </w:rPr>
        <w:t xml:space="preserve"> stavby </w:t>
      </w:r>
      <w:r w:rsidR="000E3893">
        <w:rPr>
          <w:sz w:val="22"/>
          <w:szCs w:val="22"/>
        </w:rPr>
        <w:t>(</w:t>
      </w:r>
      <w:r w:rsidR="00AE4024">
        <w:rPr>
          <w:sz w:val="22"/>
          <w:szCs w:val="22"/>
        </w:rPr>
        <w:t>PS)</w:t>
      </w:r>
      <w:r w:rsidR="00CA466F" w:rsidRPr="00142C84">
        <w:rPr>
          <w:sz w:val="22"/>
          <w:szCs w:val="22"/>
        </w:rPr>
        <w:t xml:space="preserve">, </w:t>
      </w:r>
      <w:r w:rsidR="00CF6C52" w:rsidRPr="00142C84">
        <w:rPr>
          <w:sz w:val="22"/>
          <w:szCs w:val="22"/>
        </w:rPr>
        <w:t xml:space="preserve">DOKUMENTÁCIE STAVEBNÉHO ZÁMERU (DSZ), </w:t>
      </w:r>
      <w:r w:rsidR="0088271F" w:rsidRPr="00142C84">
        <w:rPr>
          <w:sz w:val="22"/>
          <w:szCs w:val="22"/>
        </w:rPr>
        <w:t>oznámeniA o </w:t>
      </w:r>
      <w:r w:rsidR="00C02210" w:rsidRPr="00142C84">
        <w:rPr>
          <w:sz w:val="22"/>
          <w:szCs w:val="22"/>
        </w:rPr>
        <w:t>zmene navrhovanej činnosti (</w:t>
      </w:r>
      <w:r w:rsidR="00B85B54">
        <w:rPr>
          <w:sz w:val="22"/>
          <w:szCs w:val="22"/>
        </w:rPr>
        <w:t xml:space="preserve">oznámenia </w:t>
      </w:r>
      <w:r w:rsidR="00F1674E" w:rsidRPr="00142C84">
        <w:rPr>
          <w:sz w:val="22"/>
          <w:szCs w:val="22"/>
        </w:rPr>
        <w:t>8a)</w:t>
      </w:r>
      <w:r w:rsidR="00E705D8" w:rsidRPr="00142C84">
        <w:rPr>
          <w:sz w:val="22"/>
          <w:szCs w:val="22"/>
        </w:rPr>
        <w:t xml:space="preserve"> </w:t>
      </w:r>
      <w:r w:rsidR="004B0F6B" w:rsidRPr="00142C84">
        <w:rPr>
          <w:sz w:val="22"/>
          <w:szCs w:val="22"/>
        </w:rPr>
        <w:t>a </w:t>
      </w:r>
      <w:r w:rsidR="002D15D2" w:rsidRPr="00142C84">
        <w:rPr>
          <w:sz w:val="22"/>
          <w:szCs w:val="22"/>
        </w:rPr>
        <w:t xml:space="preserve"> auditu bezpečnosti pozemnej komunikácie stavby</w:t>
      </w:r>
    </w:p>
    <w:bookmarkEnd w:id="0"/>
    <w:p w14:paraId="5D6283A2" w14:textId="77777777" w:rsidR="007C0119" w:rsidRPr="00BF2811" w:rsidRDefault="007C0119" w:rsidP="0022673B">
      <w:pPr>
        <w:pStyle w:val="Nadpis2"/>
      </w:pPr>
      <w:r w:rsidRPr="00BF2811">
        <w:t>1</w:t>
      </w:r>
      <w:r w:rsidR="0022673B" w:rsidRPr="00BF2811">
        <w:t>.</w:t>
      </w:r>
      <w:r w:rsidR="0022673B" w:rsidRPr="00BF2811">
        <w:tab/>
      </w:r>
      <w:r w:rsidRPr="00BF2811">
        <w:t>Identifikačné údaje</w:t>
      </w:r>
    </w:p>
    <w:p w14:paraId="2760CEEC" w14:textId="77777777" w:rsidR="007C0119" w:rsidRPr="00474B8E" w:rsidRDefault="007C0119" w:rsidP="0022673B">
      <w:pPr>
        <w:pStyle w:val="Nadpis3"/>
        <w:rPr>
          <w:sz w:val="20"/>
          <w:szCs w:val="20"/>
        </w:rPr>
      </w:pPr>
      <w:r w:rsidRPr="00474B8E">
        <w:rPr>
          <w:sz w:val="20"/>
          <w:szCs w:val="20"/>
        </w:rPr>
        <w:t>1.1</w:t>
      </w:r>
      <w:r w:rsidR="0022673B" w:rsidRPr="00474B8E">
        <w:rPr>
          <w:sz w:val="20"/>
          <w:szCs w:val="20"/>
        </w:rPr>
        <w:tab/>
      </w:r>
      <w:r w:rsidRPr="00474B8E">
        <w:rPr>
          <w:sz w:val="20"/>
          <w:szCs w:val="20"/>
        </w:rPr>
        <w:t>Stavba</w:t>
      </w:r>
    </w:p>
    <w:p w14:paraId="47EEEAE2" w14:textId="4F19A218" w:rsidR="007C0119" w:rsidRPr="00474B8E" w:rsidRDefault="007C0119" w:rsidP="00D3108D">
      <w:pPr>
        <w:pStyle w:val="075-125"/>
        <w:rPr>
          <w:b/>
          <w:sz w:val="20"/>
        </w:rPr>
      </w:pPr>
      <w:r w:rsidRPr="00474B8E">
        <w:rPr>
          <w:sz w:val="20"/>
        </w:rPr>
        <w:t xml:space="preserve">• </w:t>
      </w:r>
      <w:r w:rsidR="00664CA3" w:rsidRPr="00474B8E">
        <w:rPr>
          <w:sz w:val="20"/>
        </w:rPr>
        <w:tab/>
      </w:r>
      <w:r w:rsidRPr="00474B8E">
        <w:rPr>
          <w:sz w:val="20"/>
        </w:rPr>
        <w:t>názov</w:t>
      </w:r>
      <w:r w:rsidRPr="00474B8E">
        <w:rPr>
          <w:sz w:val="20"/>
        </w:rPr>
        <w:tab/>
      </w:r>
      <w:r w:rsidRPr="00474B8E">
        <w:rPr>
          <w:sz w:val="20"/>
        </w:rPr>
        <w:tab/>
      </w:r>
      <w:r w:rsidRPr="00474B8E">
        <w:rPr>
          <w:sz w:val="20"/>
        </w:rPr>
        <w:tab/>
      </w:r>
      <w:r w:rsidR="00D3108D" w:rsidRPr="00474B8E">
        <w:rPr>
          <w:sz w:val="20"/>
        </w:rPr>
        <w:t xml:space="preserve">: </w:t>
      </w:r>
      <w:r w:rsidR="008A5DAC" w:rsidRPr="00474B8E">
        <w:rPr>
          <w:sz w:val="20"/>
        </w:rPr>
        <w:t xml:space="preserve"> </w:t>
      </w:r>
      <w:r w:rsidR="00CA466F" w:rsidRPr="00474B8E">
        <w:rPr>
          <w:b/>
          <w:sz w:val="20"/>
        </w:rPr>
        <w:t xml:space="preserve">Diaľnica </w:t>
      </w:r>
      <w:r w:rsidR="00CF6C52" w:rsidRPr="00474B8E">
        <w:rPr>
          <w:b/>
          <w:sz w:val="20"/>
        </w:rPr>
        <w:t>D2 Bratislava  - Čunovo</w:t>
      </w:r>
    </w:p>
    <w:p w14:paraId="33B5ADF4" w14:textId="1E42C179" w:rsidR="007C0119" w:rsidRPr="00474B8E" w:rsidRDefault="007C0119" w:rsidP="008A5DAC">
      <w:pPr>
        <w:pStyle w:val="075-125"/>
        <w:rPr>
          <w:sz w:val="20"/>
        </w:rPr>
      </w:pPr>
      <w:r w:rsidRPr="00474B8E">
        <w:rPr>
          <w:sz w:val="20"/>
        </w:rPr>
        <w:t>•</w:t>
      </w:r>
      <w:r w:rsidR="00664CA3" w:rsidRPr="00474B8E">
        <w:rPr>
          <w:sz w:val="20"/>
        </w:rPr>
        <w:tab/>
      </w:r>
      <w:r w:rsidRPr="00474B8E">
        <w:rPr>
          <w:sz w:val="20"/>
        </w:rPr>
        <w:t>miesto (kraj, okres)</w:t>
      </w:r>
      <w:r w:rsidR="0022673B" w:rsidRPr="00474B8E">
        <w:rPr>
          <w:sz w:val="20"/>
        </w:rPr>
        <w:tab/>
      </w:r>
      <w:r w:rsidR="00D3108D" w:rsidRPr="00474B8E">
        <w:rPr>
          <w:sz w:val="20"/>
        </w:rPr>
        <w:t xml:space="preserve">: </w:t>
      </w:r>
      <w:r w:rsidR="00B01993" w:rsidRPr="00474B8E">
        <w:rPr>
          <w:sz w:val="20"/>
        </w:rPr>
        <w:t xml:space="preserve"> </w:t>
      </w:r>
      <w:r w:rsidR="00C56019" w:rsidRPr="00474B8E">
        <w:rPr>
          <w:sz w:val="20"/>
        </w:rPr>
        <w:t>Bratislavský</w:t>
      </w:r>
      <w:r w:rsidR="0022673B" w:rsidRPr="00474B8E">
        <w:rPr>
          <w:sz w:val="20"/>
        </w:rPr>
        <w:t xml:space="preserve"> </w:t>
      </w:r>
      <w:r w:rsidR="00E011C8" w:rsidRPr="00474B8E">
        <w:rPr>
          <w:sz w:val="20"/>
        </w:rPr>
        <w:t xml:space="preserve">kraj, okres </w:t>
      </w:r>
      <w:r w:rsidR="00CF6C52" w:rsidRPr="00474B8E">
        <w:rPr>
          <w:sz w:val="20"/>
        </w:rPr>
        <w:t>Bratislava</w:t>
      </w:r>
    </w:p>
    <w:p w14:paraId="5BDF38EA" w14:textId="2D80BE4F" w:rsidR="007C0119" w:rsidRPr="00474B8E" w:rsidRDefault="007C0119" w:rsidP="00CF6C52">
      <w:pPr>
        <w:pStyle w:val="075-125"/>
        <w:rPr>
          <w:sz w:val="20"/>
        </w:rPr>
      </w:pPr>
      <w:r w:rsidRPr="00474B8E">
        <w:rPr>
          <w:sz w:val="20"/>
        </w:rPr>
        <w:t>•</w:t>
      </w:r>
      <w:r w:rsidR="00664CA3" w:rsidRPr="00474B8E">
        <w:rPr>
          <w:sz w:val="20"/>
        </w:rPr>
        <w:tab/>
      </w:r>
      <w:r w:rsidRPr="00474B8E">
        <w:rPr>
          <w:sz w:val="20"/>
        </w:rPr>
        <w:t>katastrálne územie</w:t>
      </w:r>
      <w:r w:rsidR="00A3589F" w:rsidRPr="00474B8E">
        <w:rPr>
          <w:sz w:val="20"/>
        </w:rPr>
        <w:tab/>
      </w:r>
      <w:r w:rsidR="008A5DAC" w:rsidRPr="00474B8E">
        <w:rPr>
          <w:sz w:val="20"/>
        </w:rPr>
        <w:t xml:space="preserve">:  </w:t>
      </w:r>
      <w:r w:rsidR="00CF6C52" w:rsidRPr="00474B8E">
        <w:rPr>
          <w:sz w:val="20"/>
        </w:rPr>
        <w:t>Čunovo, Rusovce</w:t>
      </w:r>
    </w:p>
    <w:p w14:paraId="1D974998" w14:textId="77777777" w:rsidR="007C0119" w:rsidRPr="00474B8E" w:rsidRDefault="0022673B" w:rsidP="0022673B">
      <w:pPr>
        <w:pStyle w:val="Nadpis3"/>
        <w:rPr>
          <w:sz w:val="20"/>
          <w:szCs w:val="20"/>
        </w:rPr>
      </w:pPr>
      <w:r w:rsidRPr="00474B8E">
        <w:rPr>
          <w:sz w:val="20"/>
          <w:szCs w:val="20"/>
        </w:rPr>
        <w:t>1.2</w:t>
      </w:r>
      <w:r w:rsidRPr="00474B8E">
        <w:rPr>
          <w:sz w:val="20"/>
          <w:szCs w:val="20"/>
        </w:rPr>
        <w:tab/>
      </w:r>
      <w:r w:rsidR="007C0119" w:rsidRPr="00474B8E">
        <w:rPr>
          <w:sz w:val="20"/>
          <w:szCs w:val="20"/>
        </w:rPr>
        <w:t>Stavebník</w:t>
      </w:r>
      <w:r w:rsidR="00A37E07" w:rsidRPr="00474B8E">
        <w:rPr>
          <w:sz w:val="20"/>
          <w:szCs w:val="20"/>
        </w:rPr>
        <w:t xml:space="preserve"> (objednávateľ)</w:t>
      </w:r>
    </w:p>
    <w:p w14:paraId="4FEF04DD" w14:textId="77777777" w:rsidR="00A3589F" w:rsidRPr="00474B8E" w:rsidRDefault="00A3589F" w:rsidP="00D3108D">
      <w:pPr>
        <w:pStyle w:val="075-125"/>
        <w:rPr>
          <w:sz w:val="20"/>
        </w:rPr>
      </w:pPr>
      <w:r w:rsidRPr="00474B8E">
        <w:rPr>
          <w:sz w:val="20"/>
        </w:rPr>
        <w:t>•</w:t>
      </w:r>
      <w:r w:rsidR="00664CA3" w:rsidRPr="00474B8E">
        <w:rPr>
          <w:sz w:val="20"/>
        </w:rPr>
        <w:tab/>
      </w:r>
      <w:r w:rsidRPr="00474B8E">
        <w:rPr>
          <w:sz w:val="20"/>
        </w:rPr>
        <w:t>názov, adresa</w:t>
      </w:r>
      <w:r w:rsidRPr="00474B8E">
        <w:rPr>
          <w:sz w:val="20"/>
        </w:rPr>
        <w:tab/>
      </w:r>
      <w:r w:rsidRPr="00474B8E">
        <w:rPr>
          <w:sz w:val="20"/>
        </w:rPr>
        <w:tab/>
      </w:r>
      <w:r w:rsidR="00D3108D" w:rsidRPr="00474B8E">
        <w:rPr>
          <w:sz w:val="20"/>
        </w:rPr>
        <w:t xml:space="preserve">: </w:t>
      </w:r>
      <w:r w:rsidRPr="00474B8E">
        <w:rPr>
          <w:sz w:val="20"/>
        </w:rPr>
        <w:t>Národná diaľničná spoločnosť, a.s. Bratislava</w:t>
      </w:r>
    </w:p>
    <w:p w14:paraId="1F9A786A" w14:textId="24627DE3" w:rsidR="007C0119" w:rsidRPr="00474B8E" w:rsidRDefault="00A3589F" w:rsidP="00D3108D">
      <w:pPr>
        <w:pStyle w:val="075-125"/>
        <w:rPr>
          <w:sz w:val="20"/>
        </w:rPr>
      </w:pPr>
      <w:r w:rsidRPr="00474B8E">
        <w:rPr>
          <w:sz w:val="20"/>
        </w:rPr>
        <w:tab/>
      </w:r>
      <w:r w:rsidRPr="00474B8E">
        <w:rPr>
          <w:sz w:val="20"/>
        </w:rPr>
        <w:tab/>
      </w:r>
      <w:r w:rsidRPr="00474B8E">
        <w:rPr>
          <w:sz w:val="20"/>
        </w:rPr>
        <w:tab/>
      </w:r>
      <w:r w:rsidRPr="00474B8E">
        <w:rPr>
          <w:sz w:val="20"/>
        </w:rPr>
        <w:tab/>
      </w:r>
      <w:r w:rsidR="00D3108D" w:rsidRPr="00474B8E">
        <w:rPr>
          <w:sz w:val="20"/>
        </w:rPr>
        <w:t xml:space="preserve">  </w:t>
      </w:r>
      <w:r w:rsidR="008A5DAC" w:rsidRPr="00474B8E">
        <w:rPr>
          <w:sz w:val="20"/>
        </w:rPr>
        <w:t>Dúbravská cesta 14, 841 04</w:t>
      </w:r>
      <w:r w:rsidRPr="00474B8E">
        <w:rPr>
          <w:sz w:val="20"/>
        </w:rPr>
        <w:t xml:space="preserve"> Bratislava</w:t>
      </w:r>
    </w:p>
    <w:p w14:paraId="15E94C9E" w14:textId="57C1E0CF" w:rsidR="00B24CC3" w:rsidRPr="00474B8E" w:rsidRDefault="00B24CC3" w:rsidP="00B24CC3">
      <w:pPr>
        <w:pStyle w:val="Nadpis3"/>
        <w:rPr>
          <w:sz w:val="20"/>
          <w:szCs w:val="20"/>
        </w:rPr>
      </w:pPr>
      <w:r w:rsidRPr="00474B8E">
        <w:rPr>
          <w:sz w:val="20"/>
          <w:szCs w:val="20"/>
        </w:rPr>
        <w:t>1.3</w:t>
      </w:r>
      <w:r w:rsidRPr="00474B8E">
        <w:rPr>
          <w:sz w:val="20"/>
          <w:szCs w:val="20"/>
        </w:rPr>
        <w:tab/>
        <w:t>Spracovateľ</w:t>
      </w:r>
    </w:p>
    <w:p w14:paraId="7184395D" w14:textId="559747DA" w:rsidR="00B24CC3" w:rsidRPr="00474B8E" w:rsidRDefault="00B24CC3" w:rsidP="00474B8E">
      <w:pPr>
        <w:pStyle w:val="075-125"/>
        <w:rPr>
          <w:sz w:val="20"/>
        </w:rPr>
      </w:pPr>
      <w:r w:rsidRPr="00474B8E">
        <w:rPr>
          <w:sz w:val="20"/>
        </w:rPr>
        <w:t>•</w:t>
      </w:r>
      <w:r w:rsidRPr="00474B8E">
        <w:rPr>
          <w:sz w:val="20"/>
        </w:rPr>
        <w:tab/>
        <w:t>názov, adresa, IČO, DIČ, v prípade združenia názov, adresa, vedúci člen, Hlavný inžinier projektu, Zodpovední projektanti</w:t>
      </w:r>
      <w:r w:rsidRPr="00474B8E">
        <w:rPr>
          <w:sz w:val="20"/>
        </w:rPr>
        <w:tab/>
      </w:r>
    </w:p>
    <w:p w14:paraId="040A4417" w14:textId="77777777" w:rsidR="007C0119" w:rsidRPr="003F44D0" w:rsidRDefault="007C0119" w:rsidP="0022673B">
      <w:pPr>
        <w:pStyle w:val="Nadpis2"/>
      </w:pPr>
      <w:r w:rsidRPr="003F44D0">
        <w:t>2</w:t>
      </w:r>
      <w:r w:rsidR="0022673B" w:rsidRPr="003F44D0">
        <w:t>.</w:t>
      </w:r>
      <w:r w:rsidR="0022673B" w:rsidRPr="003F44D0">
        <w:tab/>
      </w:r>
      <w:r w:rsidRPr="003F44D0">
        <w:t>Určenie dokumentácie</w:t>
      </w:r>
    </w:p>
    <w:p w14:paraId="18E2E812" w14:textId="77777777" w:rsidR="007C0119" w:rsidRPr="00474B8E" w:rsidRDefault="007C0119" w:rsidP="0022673B">
      <w:pPr>
        <w:pStyle w:val="Nadpis3"/>
        <w:rPr>
          <w:sz w:val="20"/>
          <w:szCs w:val="20"/>
        </w:rPr>
      </w:pPr>
      <w:r w:rsidRPr="00474B8E">
        <w:rPr>
          <w:sz w:val="20"/>
          <w:szCs w:val="20"/>
        </w:rPr>
        <w:t>2.1</w:t>
      </w:r>
      <w:r w:rsidR="0022673B" w:rsidRPr="00474B8E">
        <w:rPr>
          <w:sz w:val="20"/>
          <w:szCs w:val="20"/>
        </w:rPr>
        <w:tab/>
      </w:r>
      <w:r w:rsidRPr="00474B8E">
        <w:rPr>
          <w:sz w:val="20"/>
          <w:szCs w:val="20"/>
        </w:rPr>
        <w:t>Predmet</w:t>
      </w:r>
      <w:r w:rsidR="00253386" w:rsidRPr="00474B8E">
        <w:rPr>
          <w:sz w:val="20"/>
          <w:szCs w:val="20"/>
        </w:rPr>
        <w:t xml:space="preserve"> zákazky</w:t>
      </w:r>
    </w:p>
    <w:p w14:paraId="73454450" w14:textId="4357F8EE" w:rsidR="0071680C" w:rsidRPr="00474B8E" w:rsidRDefault="00C02210" w:rsidP="0071680C">
      <w:pPr>
        <w:pStyle w:val="075-125"/>
        <w:ind w:left="567" w:firstLine="0"/>
        <w:rPr>
          <w:b/>
          <w:sz w:val="20"/>
        </w:rPr>
      </w:pPr>
      <w:r w:rsidRPr="00860A59">
        <w:rPr>
          <w:rFonts w:cs="Arial"/>
          <w:sz w:val="20"/>
        </w:rPr>
        <w:t xml:space="preserve">Vypracovanie dokumentácie </w:t>
      </w:r>
      <w:r w:rsidR="000E3893">
        <w:rPr>
          <w:rFonts w:cs="Arial"/>
          <w:sz w:val="20"/>
        </w:rPr>
        <w:t>P</w:t>
      </w:r>
      <w:r w:rsidR="00F25CFB">
        <w:rPr>
          <w:rFonts w:cs="Arial"/>
          <w:sz w:val="20"/>
        </w:rPr>
        <w:t xml:space="preserve">rojekt stavby </w:t>
      </w:r>
      <w:r w:rsidR="000E3893">
        <w:rPr>
          <w:rFonts w:cs="Arial"/>
          <w:sz w:val="20"/>
        </w:rPr>
        <w:t>(</w:t>
      </w:r>
      <w:r w:rsidR="00AE4024">
        <w:rPr>
          <w:rFonts w:cs="Arial"/>
          <w:sz w:val="20"/>
        </w:rPr>
        <w:t>PS</w:t>
      </w:r>
      <w:r w:rsidR="00F25CFB">
        <w:rPr>
          <w:rFonts w:cs="Arial"/>
          <w:sz w:val="20"/>
        </w:rPr>
        <w:t>)</w:t>
      </w:r>
      <w:r w:rsidRPr="00860A59">
        <w:rPr>
          <w:rFonts w:cs="Arial"/>
          <w:sz w:val="20"/>
        </w:rPr>
        <w:t xml:space="preserve">, </w:t>
      </w:r>
      <w:r w:rsidR="002D15D2" w:rsidRPr="00ED32F1">
        <w:rPr>
          <w:rFonts w:cs="Arial"/>
          <w:sz w:val="20"/>
        </w:rPr>
        <w:t xml:space="preserve">Dokumentácia stavebného zámeru (DSZ), </w:t>
      </w:r>
      <w:r w:rsidRPr="00ED32F1">
        <w:rPr>
          <w:rFonts w:cs="Arial"/>
          <w:sz w:val="20"/>
        </w:rPr>
        <w:t>Oznámenia o zmene navrhovanej činnosti</w:t>
      </w:r>
      <w:r w:rsidR="002D15D2" w:rsidRPr="00ED32F1">
        <w:rPr>
          <w:rFonts w:cs="Arial"/>
          <w:sz w:val="20"/>
        </w:rPr>
        <w:t xml:space="preserve"> </w:t>
      </w:r>
      <w:r w:rsidR="00102769">
        <w:rPr>
          <w:rFonts w:cs="Arial"/>
          <w:sz w:val="20"/>
        </w:rPr>
        <w:t xml:space="preserve">8a </w:t>
      </w:r>
      <w:r w:rsidRPr="00ED32F1">
        <w:rPr>
          <w:rFonts w:cs="Arial"/>
          <w:sz w:val="20"/>
        </w:rPr>
        <w:t>(</w:t>
      </w:r>
      <w:r w:rsidR="00954BBE">
        <w:rPr>
          <w:rFonts w:cs="Arial"/>
          <w:sz w:val="20"/>
        </w:rPr>
        <w:t xml:space="preserve">Oznámenia </w:t>
      </w:r>
      <w:r w:rsidRPr="00ED32F1">
        <w:rPr>
          <w:rFonts w:cs="Arial"/>
          <w:sz w:val="20"/>
        </w:rPr>
        <w:t>8a)</w:t>
      </w:r>
      <w:r w:rsidR="002D15D2" w:rsidRPr="00860A59">
        <w:rPr>
          <w:rFonts w:cs="Arial"/>
          <w:sz w:val="20"/>
        </w:rPr>
        <w:t xml:space="preserve"> a auditu bezpečnosti pozemnej komunikácie stavby</w:t>
      </w:r>
      <w:r w:rsidR="0071680C">
        <w:rPr>
          <w:rFonts w:cs="Arial"/>
          <w:sz w:val="20"/>
        </w:rPr>
        <w:t xml:space="preserve"> </w:t>
      </w:r>
      <w:r w:rsidR="0071680C" w:rsidRPr="0071680C">
        <w:rPr>
          <w:rFonts w:cs="Arial"/>
          <w:sz w:val="20"/>
        </w:rPr>
        <w:t>Diaľnica D2 Bratislava  - Čunovo</w:t>
      </w:r>
    </w:p>
    <w:p w14:paraId="53EDB97A" w14:textId="72618531" w:rsidR="00253386" w:rsidRPr="00860A59" w:rsidRDefault="00253386" w:rsidP="00253386">
      <w:pPr>
        <w:rPr>
          <w:rFonts w:cs="Arial"/>
          <w:sz w:val="20"/>
          <w:szCs w:val="20"/>
        </w:rPr>
      </w:pPr>
    </w:p>
    <w:p w14:paraId="09DCEDAC" w14:textId="77777777" w:rsidR="00F70B32" w:rsidRPr="00474B8E" w:rsidRDefault="00F70B32" w:rsidP="00253386">
      <w:pPr>
        <w:rPr>
          <w:sz w:val="20"/>
          <w:szCs w:val="20"/>
        </w:rPr>
      </w:pPr>
    </w:p>
    <w:p w14:paraId="61F16D56" w14:textId="7E50A42A" w:rsidR="007C0119" w:rsidRPr="00474B8E" w:rsidRDefault="00A3589F" w:rsidP="00D3108D">
      <w:pPr>
        <w:pStyle w:val="075-125"/>
        <w:rPr>
          <w:sz w:val="20"/>
        </w:rPr>
      </w:pPr>
      <w:r w:rsidRPr="00474B8E">
        <w:rPr>
          <w:sz w:val="20"/>
        </w:rPr>
        <w:t>•</w:t>
      </w:r>
      <w:r w:rsidR="00664CA3" w:rsidRPr="00474B8E">
        <w:rPr>
          <w:sz w:val="20"/>
        </w:rPr>
        <w:tab/>
      </w:r>
      <w:r w:rsidRPr="00474B8E">
        <w:rPr>
          <w:sz w:val="20"/>
        </w:rPr>
        <w:t xml:space="preserve">druh </w:t>
      </w:r>
      <w:r w:rsidR="00545E29" w:rsidRPr="00474B8E">
        <w:rPr>
          <w:sz w:val="20"/>
        </w:rPr>
        <w:t>komunikácie</w:t>
      </w:r>
      <w:r w:rsidRPr="00474B8E">
        <w:rPr>
          <w:sz w:val="20"/>
        </w:rPr>
        <w:tab/>
      </w:r>
      <w:r w:rsidR="00D3108D" w:rsidRPr="00474B8E">
        <w:rPr>
          <w:sz w:val="20"/>
        </w:rPr>
        <w:t xml:space="preserve">: </w:t>
      </w:r>
      <w:r w:rsidR="00D0043A" w:rsidRPr="00474B8E">
        <w:rPr>
          <w:sz w:val="20"/>
        </w:rPr>
        <w:t xml:space="preserve">jestvujúce cestné komunikácie/ </w:t>
      </w:r>
      <w:r w:rsidR="00CF6C52" w:rsidRPr="00474B8E">
        <w:rPr>
          <w:sz w:val="20"/>
        </w:rPr>
        <w:t>diaľnica D2</w:t>
      </w:r>
      <w:r w:rsidR="00D0043A" w:rsidRPr="00474B8E">
        <w:rPr>
          <w:sz w:val="20"/>
        </w:rPr>
        <w:t>, cesta I/12</w:t>
      </w:r>
    </w:p>
    <w:p w14:paraId="05FC6B4A" w14:textId="14B49645" w:rsidR="008E245C" w:rsidRPr="00474B8E" w:rsidRDefault="007C0119" w:rsidP="00D3108D">
      <w:pPr>
        <w:pStyle w:val="075-125"/>
        <w:rPr>
          <w:sz w:val="20"/>
        </w:rPr>
      </w:pPr>
      <w:r w:rsidRPr="00474B8E">
        <w:rPr>
          <w:sz w:val="20"/>
        </w:rPr>
        <w:t>•</w:t>
      </w:r>
      <w:r w:rsidR="00664CA3" w:rsidRPr="00474B8E">
        <w:rPr>
          <w:sz w:val="20"/>
        </w:rPr>
        <w:tab/>
      </w:r>
      <w:r w:rsidRPr="00474B8E">
        <w:rPr>
          <w:sz w:val="20"/>
        </w:rPr>
        <w:t>návrhová kategória</w:t>
      </w:r>
      <w:r w:rsidR="00D3108D" w:rsidRPr="00474B8E">
        <w:rPr>
          <w:sz w:val="20"/>
        </w:rPr>
        <w:tab/>
      </w:r>
      <w:r w:rsidR="00397B03" w:rsidRPr="00474B8E">
        <w:rPr>
          <w:sz w:val="20"/>
        </w:rPr>
        <w:t>:</w:t>
      </w:r>
      <w:r w:rsidR="00D3108D" w:rsidRPr="00474B8E">
        <w:rPr>
          <w:sz w:val="20"/>
        </w:rPr>
        <w:t xml:space="preserve"> </w:t>
      </w:r>
      <w:r w:rsidR="005F3059" w:rsidRPr="00474B8E">
        <w:rPr>
          <w:sz w:val="20"/>
        </w:rPr>
        <w:t>D</w:t>
      </w:r>
      <w:r w:rsidR="008E245C" w:rsidRPr="00474B8E">
        <w:rPr>
          <w:sz w:val="20"/>
        </w:rPr>
        <w:t xml:space="preserve"> 2</w:t>
      </w:r>
      <w:r w:rsidR="009A3F1A" w:rsidRPr="00474B8E">
        <w:rPr>
          <w:sz w:val="20"/>
        </w:rPr>
        <w:t>6</w:t>
      </w:r>
      <w:r w:rsidR="008E245C" w:rsidRPr="00474B8E">
        <w:rPr>
          <w:sz w:val="20"/>
        </w:rPr>
        <w:t>,5/1</w:t>
      </w:r>
      <w:r w:rsidR="00C10724" w:rsidRPr="00474B8E">
        <w:rPr>
          <w:sz w:val="20"/>
        </w:rPr>
        <w:t>2</w:t>
      </w:r>
      <w:r w:rsidR="005E1239" w:rsidRPr="00474B8E">
        <w:rPr>
          <w:sz w:val="20"/>
        </w:rPr>
        <w:t>0</w:t>
      </w:r>
      <w:r w:rsidR="00D0043A" w:rsidRPr="00474B8E">
        <w:rPr>
          <w:sz w:val="20"/>
        </w:rPr>
        <w:t xml:space="preserve">, </w:t>
      </w:r>
      <w:r w:rsidR="00D0043A" w:rsidRPr="00142C84">
        <w:rPr>
          <w:sz w:val="20"/>
        </w:rPr>
        <w:t>C 11,5/</w:t>
      </w:r>
      <w:r w:rsidR="00945F69" w:rsidRPr="00142C84">
        <w:rPr>
          <w:sz w:val="20"/>
        </w:rPr>
        <w:t>80</w:t>
      </w:r>
    </w:p>
    <w:p w14:paraId="3FACB0B4" w14:textId="77777777" w:rsidR="007C0119" w:rsidRPr="00474B8E" w:rsidRDefault="007C0119" w:rsidP="0022673B">
      <w:pPr>
        <w:pStyle w:val="Nadpis3"/>
        <w:rPr>
          <w:sz w:val="20"/>
          <w:szCs w:val="20"/>
        </w:rPr>
      </w:pPr>
      <w:r w:rsidRPr="00474B8E">
        <w:rPr>
          <w:sz w:val="20"/>
          <w:szCs w:val="20"/>
        </w:rPr>
        <w:t>2.2</w:t>
      </w:r>
      <w:r w:rsidR="0022673B" w:rsidRPr="00474B8E">
        <w:rPr>
          <w:sz w:val="20"/>
          <w:szCs w:val="20"/>
        </w:rPr>
        <w:tab/>
      </w:r>
      <w:r w:rsidRPr="00474B8E">
        <w:rPr>
          <w:sz w:val="20"/>
          <w:szCs w:val="20"/>
        </w:rPr>
        <w:t>Druh stavby</w:t>
      </w:r>
    </w:p>
    <w:p w14:paraId="5F03B36B" w14:textId="77777777" w:rsidR="007C0119" w:rsidRPr="00474B8E" w:rsidRDefault="00664CA3" w:rsidP="00D3108D">
      <w:pPr>
        <w:pStyle w:val="075-125"/>
        <w:rPr>
          <w:sz w:val="20"/>
        </w:rPr>
      </w:pPr>
      <w:r w:rsidRPr="00474B8E">
        <w:rPr>
          <w:sz w:val="20"/>
        </w:rPr>
        <w:t>•</w:t>
      </w:r>
      <w:r w:rsidRPr="00474B8E">
        <w:rPr>
          <w:sz w:val="20"/>
        </w:rPr>
        <w:tab/>
        <w:t>novostavba</w:t>
      </w:r>
    </w:p>
    <w:p w14:paraId="0AA40DE3" w14:textId="261BEEFE" w:rsidR="00474B8E" w:rsidRPr="00D00010" w:rsidRDefault="007C0119" w:rsidP="00D00010">
      <w:pPr>
        <w:pStyle w:val="Nadpis3"/>
      </w:pPr>
      <w:r w:rsidRPr="006A1234">
        <w:t>2.3</w:t>
      </w:r>
      <w:r w:rsidR="0022673B" w:rsidRPr="006A1234">
        <w:tab/>
      </w:r>
      <w:r w:rsidRPr="006A1234">
        <w:t>Účel a ciele stavby</w:t>
      </w:r>
    </w:p>
    <w:p w14:paraId="0D6C54C9" w14:textId="25CCAA24" w:rsidR="00CF6C52" w:rsidRPr="00BC4D3A" w:rsidRDefault="00940817" w:rsidP="00CF6C52">
      <w:pPr>
        <w:rPr>
          <w:sz w:val="20"/>
          <w:szCs w:val="20"/>
        </w:rPr>
      </w:pPr>
      <w:r w:rsidRPr="00BC4D3A">
        <w:rPr>
          <w:sz w:val="20"/>
          <w:szCs w:val="20"/>
        </w:rPr>
        <w:t xml:space="preserve">Účelom je vybudovanie </w:t>
      </w:r>
      <w:r w:rsidR="00CF6C52" w:rsidRPr="00BC4D3A">
        <w:rPr>
          <w:sz w:val="20"/>
          <w:szCs w:val="20"/>
        </w:rPr>
        <w:t>diaľničnej križovatky „Bratislava - Čunovo“ na diaľnici D2</w:t>
      </w:r>
      <w:r w:rsidR="00060E8B" w:rsidRPr="00BC4D3A">
        <w:rPr>
          <w:sz w:val="20"/>
          <w:szCs w:val="20"/>
        </w:rPr>
        <w:t>, ktorá</w:t>
      </w:r>
      <w:r w:rsidR="00CF6C52" w:rsidRPr="00BC4D3A">
        <w:rPr>
          <w:sz w:val="20"/>
          <w:szCs w:val="20"/>
        </w:rPr>
        <w:t xml:space="preserve"> má vytvoriť prepojenie cesty I/2 Bratislava – Rusovce – Rajka (Maďarsko) s diaľnicou D2 Bratislava – Petržalka – št. hr. SR/Maďarsko. Dotknuté územie sa nachádza medzi diaľnicou D2 a cestou I/2 pred hraničnými priechodmi do Maďarska.  Na maďarskej strane pokračuje cesta I/2 cestou 150 a diaľnica D2 diaľnicou M15.</w:t>
      </w:r>
    </w:p>
    <w:p w14:paraId="68981B36" w14:textId="2D1DE618" w:rsidR="00CF6C52" w:rsidRPr="00BC4D3A" w:rsidRDefault="00060E8B" w:rsidP="00940817">
      <w:pPr>
        <w:rPr>
          <w:sz w:val="20"/>
          <w:szCs w:val="20"/>
        </w:rPr>
      </w:pPr>
      <w:r w:rsidRPr="00BC4D3A">
        <w:rPr>
          <w:sz w:val="20"/>
          <w:szCs w:val="20"/>
        </w:rPr>
        <w:t>Cesta I/2 v súčasnosti umožňuje spojenie nielen južných častí Bratislavy (Rusovce, Čunovo a Jarovce) ostatnými lokalitami Bratislavy, ale je zaťažená aj dopravou z obcí Dobrohošť, Vojka nad Dunajom a Bodíky. V posledných rokoch k zvýšeniu dopravného prispieva aj zvyšujúci sa počet obyvateľov, ktorí sa rozhodli pre bývanie v prihraničných obciach v Maďarsku a denne dochádzajú za prácou na Slovensko.</w:t>
      </w:r>
    </w:p>
    <w:p w14:paraId="178108F9" w14:textId="2AFCDC8B" w:rsidR="008A5DAC" w:rsidRPr="00BC4D3A" w:rsidRDefault="00940817" w:rsidP="00940817">
      <w:pPr>
        <w:rPr>
          <w:sz w:val="20"/>
          <w:szCs w:val="20"/>
        </w:rPr>
      </w:pPr>
      <w:r w:rsidRPr="00BC4D3A">
        <w:rPr>
          <w:sz w:val="20"/>
          <w:szCs w:val="20"/>
        </w:rPr>
        <w:t xml:space="preserve">Výrazne napomôže dopravnej obsluhe dotknutého územia a odľahčí priľahlé </w:t>
      </w:r>
      <w:r w:rsidR="00060E8B" w:rsidRPr="00BC4D3A">
        <w:rPr>
          <w:sz w:val="20"/>
          <w:szCs w:val="20"/>
        </w:rPr>
        <w:t>mestské časti</w:t>
      </w:r>
      <w:r w:rsidRPr="00BC4D3A">
        <w:rPr>
          <w:sz w:val="20"/>
          <w:szCs w:val="20"/>
        </w:rPr>
        <w:t xml:space="preserve"> od tranzitnej dopravy, ktorej má primárne slúžiť diaľničná sieť. Koridor celej diaľnice D</w:t>
      </w:r>
      <w:r w:rsidR="00060E8B" w:rsidRPr="00BC4D3A">
        <w:rPr>
          <w:sz w:val="20"/>
          <w:szCs w:val="20"/>
        </w:rPr>
        <w:t>2</w:t>
      </w:r>
      <w:r w:rsidRPr="00BC4D3A">
        <w:rPr>
          <w:sz w:val="20"/>
          <w:szCs w:val="20"/>
        </w:rPr>
        <w:t xml:space="preserve"> je koncepčne dlhodobo sledovaný a cezhranične riešený s </w:t>
      </w:r>
      <w:r w:rsidR="00060E8B" w:rsidRPr="00BC4D3A">
        <w:rPr>
          <w:sz w:val="20"/>
          <w:szCs w:val="20"/>
        </w:rPr>
        <w:t>Maďarskou</w:t>
      </w:r>
      <w:r w:rsidR="005955C9" w:rsidRPr="00BC4D3A">
        <w:rPr>
          <w:sz w:val="20"/>
          <w:szCs w:val="20"/>
        </w:rPr>
        <w:t xml:space="preserve"> republikou.</w:t>
      </w:r>
    </w:p>
    <w:p w14:paraId="349CAA48" w14:textId="77777777" w:rsidR="001C23B1" w:rsidRPr="00BC4D3A" w:rsidRDefault="005955C9" w:rsidP="005955C9">
      <w:pPr>
        <w:pStyle w:val="Zkladntext2"/>
        <w:spacing w:after="0" w:line="240" w:lineRule="auto"/>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 xml:space="preserve">Z dôvodu neustáleho narastania dopravných intenzít na ceste I/2 v prieťahu cez obec Rusovce vzniká potreba riešenia tejto situácie aj s ohľadom na urbanistický rozvoj obce Čunovo. </w:t>
      </w:r>
    </w:p>
    <w:p w14:paraId="6CB7F157" w14:textId="445965A1" w:rsidR="005955C9" w:rsidRPr="00BC4D3A" w:rsidRDefault="005955C9" w:rsidP="005955C9">
      <w:pPr>
        <w:pStyle w:val="Zkladntext2"/>
        <w:spacing w:after="0" w:line="240" w:lineRule="auto"/>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Existencia diaľničnej križovatky s cestou I/2 umožní presmerovanie väčšiny dopravy v území na diaľnicu D2 a tak odbremení cestu I/2 hlavne v obci Rusovce. Zrýchli a zjednoduší sa dopravná obslužnosť územia, čím sa v neposlednom rade zníži aj vplyv na niektoré zložky životného prostredia.</w:t>
      </w:r>
    </w:p>
    <w:p w14:paraId="33311CDF" w14:textId="79B309C4" w:rsidR="005955C9" w:rsidRPr="00BC4D3A" w:rsidRDefault="005955C9" w:rsidP="005955C9">
      <w:pPr>
        <w:rPr>
          <w:sz w:val="20"/>
          <w:szCs w:val="20"/>
        </w:rPr>
      </w:pPr>
      <w:r w:rsidRPr="00BC4D3A">
        <w:rPr>
          <w:sz w:val="20"/>
          <w:szCs w:val="20"/>
        </w:rPr>
        <w:t>Vybudovaním diaľničnej križovatky „Bratislava - Čunovo“ na prevádzkovanej diaľnici D2 a s prepojením na cestu I/2 resp. miestnu komunikáciu do Čunova sa zlepší dopravná dostupnosť oblasti Čunova, okolia vodného diela a obcí Dobrohošť, Vojka nad Dunajom a Bodíky na diaľnicu D2 pred štátnou hranicou, tak aby doprava obchádzala intravilán Rusoviec.  Zároveň predmetná križovatka bude slúžiť v prípade výluky, havárie na diaľnici pre odklon dopravy na cestu I/2 a priľahlú cestnú sieť.</w:t>
      </w:r>
    </w:p>
    <w:p w14:paraId="56015CD2" w14:textId="77777777" w:rsidR="005955C9" w:rsidRPr="00BC4D3A" w:rsidRDefault="005955C9" w:rsidP="00940817">
      <w:pPr>
        <w:rPr>
          <w:sz w:val="20"/>
          <w:szCs w:val="20"/>
        </w:rPr>
      </w:pPr>
    </w:p>
    <w:p w14:paraId="4C41EC02" w14:textId="77777777" w:rsidR="00966CFD" w:rsidRDefault="007C0119" w:rsidP="008A5DAC">
      <w:pPr>
        <w:pStyle w:val="Nadpis3"/>
      </w:pPr>
      <w:r w:rsidRPr="00966CFD">
        <w:lastRenderedPageBreak/>
        <w:t>2.4</w:t>
      </w:r>
      <w:r w:rsidR="0022673B" w:rsidRPr="00966CFD">
        <w:tab/>
      </w:r>
      <w:r w:rsidRPr="00966CFD">
        <w:t>Umiestnenie stavby</w:t>
      </w:r>
    </w:p>
    <w:p w14:paraId="0C7A49E4" w14:textId="589BF31C" w:rsidR="001C23B1" w:rsidRPr="00474B8E" w:rsidRDefault="00441910" w:rsidP="009A750C">
      <w:pPr>
        <w:autoSpaceDE w:val="0"/>
        <w:autoSpaceDN w:val="0"/>
        <w:adjustRightInd w:val="0"/>
        <w:rPr>
          <w:sz w:val="20"/>
          <w:szCs w:val="20"/>
        </w:rPr>
      </w:pPr>
      <w:r w:rsidRPr="00474B8E">
        <w:rPr>
          <w:sz w:val="20"/>
          <w:szCs w:val="20"/>
        </w:rPr>
        <w:t>Navrhovaná</w:t>
      </w:r>
      <w:r w:rsidR="001C23B1" w:rsidRPr="00474B8E">
        <w:rPr>
          <w:sz w:val="20"/>
          <w:szCs w:val="20"/>
        </w:rPr>
        <w:t xml:space="preserve"> diaľničná križovatka „Bratislava - Čunovo“ je umiestnená v priestore jestvujúcej komunikácie </w:t>
      </w:r>
      <w:r w:rsidRPr="00474B8E">
        <w:rPr>
          <w:sz w:val="20"/>
          <w:szCs w:val="20"/>
        </w:rPr>
        <w:t>diaľnice D2</w:t>
      </w:r>
      <w:r w:rsidR="001C23B1" w:rsidRPr="00474B8E">
        <w:rPr>
          <w:sz w:val="20"/>
          <w:szCs w:val="20"/>
        </w:rPr>
        <w:t xml:space="preserve">. </w:t>
      </w:r>
    </w:p>
    <w:p w14:paraId="6479421E" w14:textId="52D535C7" w:rsidR="001C23B1" w:rsidRPr="00474B8E" w:rsidRDefault="001C23B1" w:rsidP="009A750C">
      <w:pPr>
        <w:autoSpaceDE w:val="0"/>
        <w:autoSpaceDN w:val="0"/>
        <w:adjustRightInd w:val="0"/>
        <w:rPr>
          <w:sz w:val="20"/>
          <w:szCs w:val="20"/>
        </w:rPr>
      </w:pPr>
      <w:r w:rsidRPr="00474B8E">
        <w:rPr>
          <w:sz w:val="20"/>
          <w:szCs w:val="20"/>
        </w:rPr>
        <w:t>Trasa privádzača a križovatiek predmetnej stavby zohľadňuje nasledovné technicko – infraštruktúrne,  prírodné a urbanistické lokality a podmienky v území:</w:t>
      </w:r>
    </w:p>
    <w:p w14:paraId="1AEA76DB" w14:textId="5CEB4D77"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Lokalizácia diaľnice D2 a umiestnenie odpočívadla</w:t>
      </w:r>
    </w:p>
    <w:p w14:paraId="2FDE7000" w14:textId="0D84E42D"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 xml:space="preserve">Cesta I/2 v súčasnosti v správe Magistrátu mesta Bratislavy. </w:t>
      </w:r>
    </w:p>
    <w:p w14:paraId="037B6B92" w14:textId="711D55A7"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Teleso trate ŽSR Bratislava – Maďarská republika</w:t>
      </w:r>
    </w:p>
    <w:p w14:paraId="30DA8307" w14:textId="1F6E9FC3"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Miestne komunikácie zabezpečujúce dopravnú obslužnosť mestskej časti Čunovo</w:t>
      </w:r>
    </w:p>
    <w:p w14:paraId="49E165DB" w14:textId="1BB1A216" w:rsidR="001C23B1" w:rsidRPr="00474B8E" w:rsidRDefault="001C23B1" w:rsidP="0073572D">
      <w:pPr>
        <w:pStyle w:val="Odsekzoznamu"/>
        <w:numPr>
          <w:ilvl w:val="0"/>
          <w:numId w:val="9"/>
        </w:numPr>
        <w:autoSpaceDE w:val="0"/>
        <w:autoSpaceDN w:val="0"/>
        <w:adjustRightInd w:val="0"/>
        <w:rPr>
          <w:sz w:val="20"/>
          <w:szCs w:val="20"/>
        </w:rPr>
      </w:pPr>
      <w:r w:rsidRPr="00474B8E">
        <w:rPr>
          <w:sz w:val="20"/>
          <w:szCs w:val="20"/>
        </w:rPr>
        <w:t>Rybník/Štrkovisko Cilina</w:t>
      </w:r>
    </w:p>
    <w:p w14:paraId="08A3EC34" w14:textId="6A086EB6" w:rsidR="009A750C" w:rsidRPr="00474B8E" w:rsidRDefault="009A750C" w:rsidP="009A750C">
      <w:pPr>
        <w:autoSpaceDE w:val="0"/>
        <w:autoSpaceDN w:val="0"/>
        <w:adjustRightInd w:val="0"/>
        <w:rPr>
          <w:sz w:val="20"/>
          <w:szCs w:val="20"/>
        </w:rPr>
      </w:pPr>
      <w:r w:rsidRPr="00474B8E">
        <w:rPr>
          <w:bCs/>
          <w:sz w:val="20"/>
          <w:szCs w:val="20"/>
        </w:rPr>
        <w:t>Umiestnenie stavby je v súlade s platnou územnoplánovacou dokumentáciou vyššieho územného celku Bratislavského samosprávneho kraja.</w:t>
      </w:r>
    </w:p>
    <w:p w14:paraId="670D52E1" w14:textId="685CE221" w:rsidR="001C23B1" w:rsidRPr="00474B8E" w:rsidRDefault="001C23B1" w:rsidP="009A750C">
      <w:pPr>
        <w:rPr>
          <w:sz w:val="20"/>
          <w:szCs w:val="20"/>
        </w:rPr>
      </w:pPr>
    </w:p>
    <w:p w14:paraId="4E5C0645" w14:textId="55D85383" w:rsidR="009A750C" w:rsidRPr="00474B8E" w:rsidRDefault="009A750C" w:rsidP="009A750C">
      <w:pPr>
        <w:rPr>
          <w:bCs/>
          <w:sz w:val="20"/>
          <w:szCs w:val="20"/>
        </w:rPr>
      </w:pPr>
      <w:r w:rsidRPr="00474B8E">
        <w:rPr>
          <w:bCs/>
          <w:sz w:val="20"/>
          <w:szCs w:val="20"/>
        </w:rPr>
        <w:t>Umiestnenie a rozsah stavby je dané:</w:t>
      </w:r>
    </w:p>
    <w:p w14:paraId="595D9B28" w14:textId="488B6EA0" w:rsidR="007979C3" w:rsidRPr="007979C3" w:rsidRDefault="009A750C" w:rsidP="007979C3">
      <w:pPr>
        <w:pStyle w:val="Zkladntext320"/>
        <w:numPr>
          <w:ilvl w:val="0"/>
          <w:numId w:val="4"/>
        </w:numPr>
        <w:shd w:val="clear" w:color="auto" w:fill="auto"/>
        <w:tabs>
          <w:tab w:val="left" w:pos="741"/>
        </w:tabs>
        <w:spacing w:before="0" w:after="0" w:line="240" w:lineRule="auto"/>
        <w:ind w:left="740" w:hanging="360"/>
        <w:jc w:val="left"/>
        <w:rPr>
          <w:rFonts w:eastAsia="Times New Roman" w:cs="Times New Roman"/>
          <w:bCs/>
          <w:sz w:val="20"/>
          <w:szCs w:val="20"/>
        </w:rPr>
      </w:pPr>
      <w:r w:rsidRPr="007979C3">
        <w:rPr>
          <w:rFonts w:eastAsia="Times New Roman" w:cs="Times New Roman"/>
          <w:bCs/>
          <w:sz w:val="20"/>
          <w:szCs w:val="20"/>
        </w:rPr>
        <w:t xml:space="preserve">Zámerom EIA </w:t>
      </w:r>
      <w:r w:rsidR="007979C3" w:rsidRPr="007979C3">
        <w:rPr>
          <w:rFonts w:eastAsia="Times New Roman" w:cs="Times New Roman"/>
          <w:bCs/>
          <w:sz w:val="20"/>
          <w:szCs w:val="20"/>
        </w:rPr>
        <w:t>„Diaľnica D2 križovatka Bratislava - Čunovo“, podľa §</w:t>
      </w:r>
      <w:r w:rsidR="00ED32F1">
        <w:rPr>
          <w:rFonts w:eastAsia="Times New Roman" w:cs="Times New Roman"/>
          <w:bCs/>
          <w:sz w:val="20"/>
          <w:szCs w:val="20"/>
        </w:rPr>
        <w:t xml:space="preserve"> </w:t>
      </w:r>
      <w:r w:rsidR="007979C3" w:rsidRPr="007979C3">
        <w:rPr>
          <w:rFonts w:eastAsia="Times New Roman" w:cs="Times New Roman"/>
          <w:bCs/>
          <w:sz w:val="20"/>
          <w:szCs w:val="20"/>
        </w:rPr>
        <w:t>22 zákona č.</w:t>
      </w:r>
      <w:r w:rsidR="00ED32F1">
        <w:rPr>
          <w:rFonts w:eastAsia="Times New Roman" w:cs="Times New Roman"/>
          <w:bCs/>
          <w:sz w:val="20"/>
          <w:szCs w:val="20"/>
        </w:rPr>
        <w:t xml:space="preserve"> </w:t>
      </w:r>
      <w:r w:rsidR="007979C3" w:rsidRPr="007979C3">
        <w:rPr>
          <w:rFonts w:eastAsia="Times New Roman" w:cs="Times New Roman"/>
          <w:bCs/>
          <w:sz w:val="20"/>
          <w:szCs w:val="20"/>
        </w:rPr>
        <w:t>24/2006 Z.</w:t>
      </w:r>
      <w:r w:rsidR="00ED32F1">
        <w:rPr>
          <w:rFonts w:eastAsia="Times New Roman" w:cs="Times New Roman"/>
          <w:bCs/>
          <w:sz w:val="20"/>
          <w:szCs w:val="20"/>
        </w:rPr>
        <w:t xml:space="preserve"> </w:t>
      </w:r>
      <w:r w:rsidR="007979C3" w:rsidRPr="007979C3">
        <w:rPr>
          <w:rFonts w:eastAsia="Times New Roman" w:cs="Times New Roman"/>
          <w:bCs/>
          <w:sz w:val="20"/>
          <w:szCs w:val="20"/>
        </w:rPr>
        <w:t>z</w:t>
      </w:r>
      <w:r w:rsidR="00ED32F1">
        <w:rPr>
          <w:rFonts w:eastAsia="Times New Roman" w:cs="Times New Roman"/>
          <w:bCs/>
          <w:sz w:val="20"/>
          <w:szCs w:val="20"/>
        </w:rPr>
        <w:t>. o posudzovaní vplyvov na životné prostredie a o zmene a doplnení niektorých zákonov</w:t>
      </w:r>
      <w:r w:rsidR="007979C3" w:rsidRPr="007979C3">
        <w:rPr>
          <w:rFonts w:eastAsia="Times New Roman" w:cs="Times New Roman"/>
          <w:bCs/>
          <w:sz w:val="20"/>
          <w:szCs w:val="20"/>
        </w:rPr>
        <w:t>, HBH Projekt spol. s</w:t>
      </w:r>
      <w:r w:rsidR="00ED32F1">
        <w:rPr>
          <w:rFonts w:eastAsia="Times New Roman" w:cs="Times New Roman"/>
          <w:bCs/>
          <w:sz w:val="20"/>
          <w:szCs w:val="20"/>
        </w:rPr>
        <w:t>.</w:t>
      </w:r>
      <w:r w:rsidR="007979C3" w:rsidRPr="007979C3">
        <w:rPr>
          <w:rFonts w:eastAsia="Times New Roman" w:cs="Times New Roman"/>
          <w:bCs/>
          <w:sz w:val="20"/>
          <w:szCs w:val="20"/>
        </w:rPr>
        <w:t> r.</w:t>
      </w:r>
      <w:r w:rsidR="00ED32F1">
        <w:rPr>
          <w:rFonts w:eastAsia="Times New Roman" w:cs="Times New Roman"/>
          <w:bCs/>
          <w:sz w:val="20"/>
          <w:szCs w:val="20"/>
        </w:rPr>
        <w:t xml:space="preserve"> </w:t>
      </w:r>
      <w:r w:rsidR="007979C3" w:rsidRPr="007979C3">
        <w:rPr>
          <w:rFonts w:eastAsia="Times New Roman" w:cs="Times New Roman"/>
          <w:bCs/>
          <w:sz w:val="20"/>
          <w:szCs w:val="20"/>
        </w:rPr>
        <w:t>o., 05/2016</w:t>
      </w:r>
    </w:p>
    <w:p w14:paraId="74D349A8" w14:textId="77777777" w:rsidR="007979C3" w:rsidRPr="007979C3" w:rsidRDefault="007979C3" w:rsidP="007979C3">
      <w:pPr>
        <w:numPr>
          <w:ilvl w:val="0"/>
          <w:numId w:val="4"/>
        </w:numPr>
        <w:spacing w:line="240" w:lineRule="atLeast"/>
        <w:ind w:left="709" w:hanging="283"/>
        <w:rPr>
          <w:rFonts w:cs="Arial"/>
          <w:sz w:val="20"/>
          <w:szCs w:val="20"/>
        </w:rPr>
      </w:pPr>
      <w:r w:rsidRPr="007979C3">
        <w:rPr>
          <w:rFonts w:cs="Arial"/>
          <w:sz w:val="20"/>
          <w:szCs w:val="20"/>
        </w:rPr>
        <w:t>Rozsah hodnotenia vydaný MŽP SR pre diaľnicu D2 -  križovatka Bratislava - Čunovo, č. 6580/2016 – 1.7/ml zo dňa 14.09.2016,</w:t>
      </w:r>
    </w:p>
    <w:p w14:paraId="42FD9C3D" w14:textId="77777777" w:rsidR="007979C3" w:rsidRPr="007979C3" w:rsidRDefault="007979C3" w:rsidP="007979C3">
      <w:pPr>
        <w:numPr>
          <w:ilvl w:val="0"/>
          <w:numId w:val="4"/>
        </w:numPr>
        <w:spacing w:line="240" w:lineRule="atLeast"/>
        <w:ind w:left="709" w:hanging="283"/>
        <w:rPr>
          <w:sz w:val="20"/>
          <w:szCs w:val="20"/>
        </w:rPr>
      </w:pPr>
      <w:r w:rsidRPr="007979C3">
        <w:rPr>
          <w:rFonts w:cs="Arial"/>
          <w:sz w:val="20"/>
          <w:szCs w:val="20"/>
        </w:rPr>
        <w:t xml:space="preserve">Správa o hodnotení vplyvov navrhovanej činnosti „Diaľnica D2 - križovatka Bratislava - Čunovo“, </w:t>
      </w:r>
      <w:r w:rsidRPr="007979C3">
        <w:rPr>
          <w:sz w:val="20"/>
          <w:szCs w:val="20"/>
        </w:rPr>
        <w:t xml:space="preserve">EPIS s.r.o., 08/2018 </w:t>
      </w:r>
    </w:p>
    <w:p w14:paraId="1E481846" w14:textId="77777777" w:rsidR="007979C3" w:rsidRPr="007979C3" w:rsidRDefault="007979C3" w:rsidP="007979C3">
      <w:pPr>
        <w:numPr>
          <w:ilvl w:val="0"/>
          <w:numId w:val="4"/>
        </w:numPr>
        <w:spacing w:line="240" w:lineRule="atLeast"/>
        <w:ind w:left="709" w:hanging="283"/>
        <w:rPr>
          <w:rFonts w:cs="Arial"/>
          <w:sz w:val="20"/>
          <w:szCs w:val="20"/>
        </w:rPr>
      </w:pPr>
      <w:r w:rsidRPr="007979C3">
        <w:rPr>
          <w:rFonts w:cs="Arial"/>
          <w:sz w:val="20"/>
          <w:szCs w:val="20"/>
        </w:rPr>
        <w:t>Odborný posudok k navrhovanej činnosti „Diaľnica D2 Bratislava - Čunovo“, spracovateľ EKOJET, s.r.o., 04/2019</w:t>
      </w:r>
    </w:p>
    <w:p w14:paraId="0653B7DF" w14:textId="77777777" w:rsidR="007979C3" w:rsidRPr="007979C3" w:rsidRDefault="007979C3" w:rsidP="007979C3">
      <w:pPr>
        <w:pStyle w:val="Zkladntext"/>
        <w:numPr>
          <w:ilvl w:val="0"/>
          <w:numId w:val="4"/>
        </w:numPr>
        <w:spacing w:line="240" w:lineRule="auto"/>
        <w:ind w:left="709" w:hanging="283"/>
        <w:jc w:val="both"/>
        <w:rPr>
          <w:rFonts w:cs="Arial"/>
          <w:sz w:val="20"/>
          <w:lang w:val="sk-SK"/>
        </w:rPr>
      </w:pPr>
      <w:r w:rsidRPr="007979C3">
        <w:rPr>
          <w:rFonts w:cs="Arial"/>
          <w:sz w:val="20"/>
          <w:lang w:val="sk-SK"/>
        </w:rPr>
        <w:t>Záverečné stanovisko MŽP SR č. 1949/2019-1.7/zg (42491/2019, 42494/2019), zo dňa 13.08.2019, právoplatné 14.01.2020.</w:t>
      </w:r>
    </w:p>
    <w:p w14:paraId="6585F29B" w14:textId="6CC7E3A9" w:rsidR="00474B8E" w:rsidRDefault="007C0119" w:rsidP="004F006A">
      <w:pPr>
        <w:autoSpaceDE w:val="0"/>
        <w:autoSpaceDN w:val="0"/>
        <w:adjustRightInd w:val="0"/>
        <w:spacing w:before="240"/>
        <w:rPr>
          <w:b/>
        </w:rPr>
      </w:pPr>
      <w:r w:rsidRPr="00B24CC3">
        <w:rPr>
          <w:b/>
        </w:rPr>
        <w:t>2.5</w:t>
      </w:r>
      <w:r w:rsidR="0022673B" w:rsidRPr="00B24CC3">
        <w:rPr>
          <w:b/>
        </w:rPr>
        <w:tab/>
      </w:r>
      <w:r w:rsidR="003F2875" w:rsidRPr="00B24CC3">
        <w:rPr>
          <w:b/>
        </w:rPr>
        <w:t>Charakteristika územia</w:t>
      </w:r>
    </w:p>
    <w:p w14:paraId="10AD04CC" w14:textId="77777777" w:rsidR="00474B8E" w:rsidRDefault="00474B8E" w:rsidP="00441910">
      <w:pPr>
        <w:rPr>
          <w:sz w:val="20"/>
          <w:szCs w:val="20"/>
        </w:rPr>
      </w:pPr>
    </w:p>
    <w:p w14:paraId="555654C5" w14:textId="1472BC43" w:rsidR="00441910" w:rsidRPr="00474B8E" w:rsidRDefault="00441910" w:rsidP="00441910">
      <w:pPr>
        <w:rPr>
          <w:sz w:val="20"/>
          <w:szCs w:val="20"/>
        </w:rPr>
      </w:pPr>
      <w:r w:rsidRPr="00474B8E">
        <w:rPr>
          <w:sz w:val="20"/>
          <w:szCs w:val="20"/>
        </w:rPr>
        <w:t>Navrhovaná diaľničná križovatka „Bratislava - Čunovo“ je umiestnená v priestore jestvujúcej komunikácie diaľnice D2. Dotknuté územie sa nachádza medzi diaľnicou D2 a cestou I/2 pred hraničnými priechodmi do Maďarska.  Na maďarskej strane pokračuje cesta I/2 cestou 150 a diaľnica D2 diaľnicou M15. Záujmové územie je z juhu ohraničené štátnou hranicou Slovenska s Maďarskom, zo západnej strany štátnou hranicou Slovenska s Rakúskom.</w:t>
      </w:r>
    </w:p>
    <w:p w14:paraId="4C28D115" w14:textId="05A8D047" w:rsidR="00EC2C97" w:rsidRPr="00B24CC3" w:rsidRDefault="007C0119" w:rsidP="00DC1751">
      <w:pPr>
        <w:autoSpaceDE w:val="0"/>
        <w:autoSpaceDN w:val="0"/>
        <w:adjustRightInd w:val="0"/>
        <w:spacing w:before="240"/>
        <w:rPr>
          <w:b/>
        </w:rPr>
      </w:pPr>
      <w:r w:rsidRPr="00B24CC3">
        <w:rPr>
          <w:b/>
        </w:rPr>
        <w:t>2.6</w:t>
      </w:r>
      <w:r w:rsidR="0022673B" w:rsidRPr="00B24CC3">
        <w:rPr>
          <w:b/>
        </w:rPr>
        <w:tab/>
      </w:r>
      <w:r w:rsidR="000A40DD" w:rsidRPr="00B24CC3">
        <w:rPr>
          <w:b/>
        </w:rPr>
        <w:t xml:space="preserve"> </w:t>
      </w:r>
      <w:r w:rsidR="00174A87" w:rsidRPr="00B24CC3">
        <w:rPr>
          <w:b/>
        </w:rPr>
        <w:t>Predpokladaný rozsah stavby</w:t>
      </w:r>
    </w:p>
    <w:p w14:paraId="6DB829BC" w14:textId="77777777" w:rsidR="00F70B32" w:rsidRPr="00474B8E" w:rsidRDefault="00F70B32" w:rsidP="00F70B32">
      <w:pPr>
        <w:pStyle w:val="Zarkazkladnhotextu2"/>
        <w:spacing w:after="0" w:line="276" w:lineRule="auto"/>
        <w:ind w:left="0"/>
        <w:rPr>
          <w:sz w:val="20"/>
          <w:szCs w:val="20"/>
        </w:rPr>
      </w:pPr>
    </w:p>
    <w:p w14:paraId="7A55A8B4" w14:textId="0B7F4AB2" w:rsidR="00441910" w:rsidRPr="00BC4D3A" w:rsidRDefault="005955C9" w:rsidP="00441910">
      <w:pPr>
        <w:pStyle w:val="Zkladntext2"/>
        <w:spacing w:after="0" w:line="20" w:lineRule="atLeast"/>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Variant 3</w:t>
      </w:r>
      <w:r w:rsidR="00441910" w:rsidRPr="00BC4D3A">
        <w:rPr>
          <w:rFonts w:ascii="Arial" w:eastAsia="Times New Roman" w:hAnsi="Arial" w:cs="Times New Roman"/>
          <w:sz w:val="20"/>
          <w:szCs w:val="20"/>
          <w:lang w:eastAsia="sk-SK"/>
        </w:rPr>
        <w:t>, zelený</w:t>
      </w:r>
      <w:r w:rsidRPr="00BC4D3A">
        <w:rPr>
          <w:rFonts w:ascii="Arial" w:eastAsia="Times New Roman" w:hAnsi="Arial" w:cs="Times New Roman"/>
          <w:sz w:val="20"/>
          <w:szCs w:val="20"/>
          <w:lang w:eastAsia="sk-SK"/>
        </w:rPr>
        <w:t xml:space="preserve"> – </w:t>
      </w:r>
      <w:r w:rsidR="00441910" w:rsidRPr="00BC4D3A">
        <w:rPr>
          <w:rFonts w:ascii="Arial" w:eastAsia="Times New Roman" w:hAnsi="Arial" w:cs="Times New Roman"/>
          <w:sz w:val="20"/>
          <w:szCs w:val="20"/>
          <w:lang w:eastAsia="sk-SK"/>
        </w:rPr>
        <w:t xml:space="preserve">prstencová križovatka v km 78,245 diaľnice, privádzačom dĺžky 1563 m a deltovitou križovatkou na privádzači a stykovými križovatkami na ceste I/2 a ceste do </w:t>
      </w:r>
      <w:r w:rsidR="004B1017">
        <w:rPr>
          <w:rFonts w:ascii="Arial" w:eastAsia="Times New Roman" w:hAnsi="Arial" w:cs="Times New Roman"/>
          <w:sz w:val="20"/>
          <w:szCs w:val="20"/>
          <w:lang w:eastAsia="sk-SK"/>
        </w:rPr>
        <w:t>Č</w:t>
      </w:r>
      <w:r w:rsidR="00441910" w:rsidRPr="00BC4D3A">
        <w:rPr>
          <w:rFonts w:ascii="Arial" w:eastAsia="Times New Roman" w:hAnsi="Arial" w:cs="Times New Roman"/>
          <w:sz w:val="20"/>
          <w:szCs w:val="20"/>
          <w:lang w:eastAsia="sk-SK"/>
        </w:rPr>
        <w:t>unova.</w:t>
      </w:r>
    </w:p>
    <w:p w14:paraId="4442588D" w14:textId="0B294168" w:rsidR="005955C9" w:rsidRPr="00BC4D3A" w:rsidRDefault="005955C9" w:rsidP="00441910">
      <w:pPr>
        <w:pStyle w:val="Zkladntext2"/>
        <w:spacing w:after="0" w:line="20" w:lineRule="atLeast"/>
        <w:jc w:val="both"/>
        <w:rPr>
          <w:rFonts w:ascii="Arial" w:eastAsia="Times New Roman" w:hAnsi="Arial" w:cs="Times New Roman"/>
          <w:sz w:val="20"/>
          <w:szCs w:val="20"/>
          <w:lang w:eastAsia="sk-SK"/>
        </w:rPr>
      </w:pPr>
      <w:r w:rsidRPr="00BC4D3A">
        <w:rPr>
          <w:rFonts w:ascii="Arial" w:eastAsia="Times New Roman" w:hAnsi="Arial" w:cs="Times New Roman"/>
          <w:sz w:val="20"/>
          <w:szCs w:val="20"/>
          <w:lang w:eastAsia="sk-SK"/>
        </w:rPr>
        <w:t xml:space="preserve">Celková dĺžka: </w:t>
      </w:r>
    </w:p>
    <w:p w14:paraId="404BE1AE" w14:textId="77777777" w:rsidR="005955C9" w:rsidRPr="00BC4D3A" w:rsidRDefault="005955C9" w:rsidP="002401C0">
      <w:pPr>
        <w:numPr>
          <w:ilvl w:val="0"/>
          <w:numId w:val="5"/>
        </w:numPr>
        <w:autoSpaceDE w:val="0"/>
        <w:autoSpaceDN w:val="0"/>
        <w:adjustRightInd w:val="0"/>
        <w:spacing w:line="20" w:lineRule="atLeast"/>
        <w:ind w:left="426" w:hanging="284"/>
        <w:jc w:val="left"/>
        <w:rPr>
          <w:rFonts w:ascii="TimesNewRoman" w:hAnsi="TimesNewRoman" w:cs="TimesNewRoman"/>
          <w:sz w:val="20"/>
          <w:szCs w:val="20"/>
        </w:rPr>
      </w:pPr>
      <w:r w:rsidRPr="00BC4D3A">
        <w:rPr>
          <w:sz w:val="20"/>
          <w:szCs w:val="20"/>
        </w:rPr>
        <w:t>dĺžka privádzača  – 1608 m</w:t>
      </w:r>
    </w:p>
    <w:p w14:paraId="3A1D9C7D" w14:textId="77777777" w:rsidR="005955C9" w:rsidRPr="00BC4D3A" w:rsidRDefault="005955C9" w:rsidP="002401C0">
      <w:pPr>
        <w:numPr>
          <w:ilvl w:val="0"/>
          <w:numId w:val="5"/>
        </w:numPr>
        <w:autoSpaceDE w:val="0"/>
        <w:autoSpaceDN w:val="0"/>
        <w:adjustRightInd w:val="0"/>
        <w:ind w:left="426" w:hanging="284"/>
        <w:jc w:val="left"/>
        <w:rPr>
          <w:rFonts w:ascii="TimesNewRoman" w:hAnsi="TimesNewRoman" w:cs="TimesNewRoman"/>
          <w:sz w:val="20"/>
          <w:szCs w:val="20"/>
        </w:rPr>
      </w:pPr>
      <w:r w:rsidRPr="00BC4D3A">
        <w:rPr>
          <w:sz w:val="20"/>
          <w:szCs w:val="20"/>
        </w:rPr>
        <w:t>celková dĺžka križovatkových ramien – 1 929 m</w:t>
      </w:r>
    </w:p>
    <w:p w14:paraId="1D093DCE" w14:textId="77777777" w:rsidR="005955C9" w:rsidRPr="00BC4D3A" w:rsidRDefault="005955C9" w:rsidP="005955C9">
      <w:pPr>
        <w:rPr>
          <w:sz w:val="20"/>
          <w:szCs w:val="20"/>
        </w:rPr>
      </w:pPr>
      <w:r w:rsidRPr="00BC4D3A">
        <w:rPr>
          <w:sz w:val="20"/>
          <w:szCs w:val="20"/>
        </w:rPr>
        <w:t>Úplná prstencovitá križovatka s mimoúrovňovým prevedením jedného smeru je tvorená okružnou križovatkou s vonkajším priemerom 100 m, dvomi mostnými objektmi a piatimi ramenami. Križovatka je umiestnená v km 78,245 diaľnice D2.</w:t>
      </w:r>
    </w:p>
    <w:p w14:paraId="0694CBE0" w14:textId="5A4EC2CB" w:rsidR="005955C9" w:rsidRPr="00BC4D3A" w:rsidRDefault="005955C9" w:rsidP="00441910">
      <w:pPr>
        <w:rPr>
          <w:rFonts w:cs="Arial"/>
          <w:sz w:val="20"/>
          <w:szCs w:val="20"/>
        </w:rPr>
      </w:pPr>
      <w:r w:rsidRPr="00BC4D3A">
        <w:rPr>
          <w:sz w:val="20"/>
          <w:szCs w:val="20"/>
        </w:rPr>
        <w:t>Začiatok odbočovacieho pruhu v smere Bratislava -  Rajka je na diaľnici D2 v km 78,682. Koniec pripájacieho pruhu je v km 77,633 D2.</w:t>
      </w:r>
      <w:r w:rsidRPr="00BC4D3A">
        <w:rPr>
          <w:rFonts w:cs="Arial"/>
          <w:sz w:val="20"/>
          <w:szCs w:val="20"/>
        </w:rPr>
        <w:t xml:space="preserve"> Začiatok odbočovacieho pruhu v smere Bratislava – Rajka je na diaľnici D2 v km  77,782. </w:t>
      </w:r>
      <w:r w:rsidRPr="00BC4D3A">
        <w:rPr>
          <w:sz w:val="20"/>
          <w:szCs w:val="20"/>
        </w:rPr>
        <w:t xml:space="preserve">Začiatok trasy privádzača variantu 3 je v okružnej križovatke prstencovitej križovatky. </w:t>
      </w:r>
      <w:r w:rsidRPr="00BC4D3A">
        <w:rPr>
          <w:rFonts w:cs="Arial"/>
          <w:sz w:val="20"/>
          <w:szCs w:val="20"/>
        </w:rPr>
        <w:t>Privádzač smeruje  severovýchodným smerom ku existujúcej križovatke cesty I/2 a bývalej cesty III.</w:t>
      </w:r>
      <w:r w:rsidR="004B1017">
        <w:rPr>
          <w:rFonts w:cs="Arial"/>
          <w:sz w:val="20"/>
          <w:szCs w:val="20"/>
        </w:rPr>
        <w:t xml:space="preserve"> </w:t>
      </w:r>
      <w:r w:rsidRPr="00BC4D3A">
        <w:rPr>
          <w:rFonts w:cs="Arial"/>
          <w:sz w:val="20"/>
          <w:szCs w:val="20"/>
        </w:rPr>
        <w:t xml:space="preserve">triedy – Obchvat Čunova. Privádzač </w:t>
      </w:r>
      <w:r w:rsidRPr="00BC4D3A">
        <w:rPr>
          <w:sz w:val="20"/>
          <w:szCs w:val="20"/>
        </w:rPr>
        <w:t xml:space="preserve">v km  1,174 pomocou mostného objektu </w:t>
      </w:r>
      <w:r w:rsidRPr="00BC4D3A">
        <w:rPr>
          <w:rFonts w:cs="Arial"/>
          <w:sz w:val="20"/>
          <w:szCs w:val="20"/>
        </w:rPr>
        <w:t xml:space="preserve">križuje železničnú trať č. 132 </w:t>
      </w:r>
      <w:r w:rsidRPr="00BC4D3A">
        <w:rPr>
          <w:sz w:val="20"/>
          <w:szCs w:val="20"/>
        </w:rPr>
        <w:t xml:space="preserve"> Rajka-Máv-Rusovce-Bratislava (km ŽSR 108,915) a  cestu I/2 v km 1,198. Privádzač sa plynulo napája na existujúcu cestu v smere na Vodné dielo Gabčíkovo. Križovanie s cestou I/2 a napojenie na existujúcu cestnú sieť je zabezpečené deltovitou križovatkou na </w:t>
      </w:r>
      <w:r w:rsidRPr="00BC4D3A">
        <w:rPr>
          <w:rFonts w:cs="Arial"/>
          <w:sz w:val="20"/>
          <w:szCs w:val="20"/>
        </w:rPr>
        <w:t>privádzači a dvomi stykovými križovatkami na ceste I/2.  V rámci tohto variantu je navrhnutých spolu šesť mostných objektov:</w:t>
      </w:r>
    </w:p>
    <w:p w14:paraId="155E0128" w14:textId="06E5DF01" w:rsidR="005955C9" w:rsidRPr="00BC4D3A" w:rsidRDefault="005955C9" w:rsidP="002401C0">
      <w:pPr>
        <w:numPr>
          <w:ilvl w:val="0"/>
          <w:numId w:val="6"/>
        </w:numPr>
        <w:ind w:left="426" w:hanging="284"/>
        <w:rPr>
          <w:rFonts w:cs="Arial"/>
          <w:sz w:val="20"/>
          <w:szCs w:val="20"/>
        </w:rPr>
      </w:pPr>
      <w:r w:rsidRPr="00BC4D3A">
        <w:rPr>
          <w:rFonts w:cs="Arial"/>
          <w:sz w:val="20"/>
          <w:szCs w:val="20"/>
        </w:rPr>
        <w:t>Most 1 na okružnej križovatke nad diaľnicou D2 (V3 – 201): kríženie OK s diaľnicou D2 v km 0,080 080 (OK)</w:t>
      </w:r>
    </w:p>
    <w:p w14:paraId="525F1886" w14:textId="59A736D9" w:rsidR="005955C9" w:rsidRPr="00BC4D3A" w:rsidRDefault="005955C9" w:rsidP="002401C0">
      <w:pPr>
        <w:numPr>
          <w:ilvl w:val="0"/>
          <w:numId w:val="6"/>
        </w:numPr>
        <w:ind w:left="426" w:hanging="284"/>
        <w:rPr>
          <w:rFonts w:cs="Arial"/>
          <w:sz w:val="20"/>
          <w:szCs w:val="20"/>
        </w:rPr>
      </w:pPr>
      <w:r w:rsidRPr="00BC4D3A">
        <w:rPr>
          <w:rFonts w:cs="Arial"/>
          <w:sz w:val="20"/>
          <w:szCs w:val="20"/>
        </w:rPr>
        <w:t>Most 2 na okružnej križovatke nad diaľnicou D2 (V3 – 202): kríženie OK s diaľnicou D2 v km 0,236 400 (OK)</w:t>
      </w:r>
    </w:p>
    <w:p w14:paraId="253CA0FA" w14:textId="75735A8B" w:rsidR="005955C9" w:rsidRPr="00BC4D3A" w:rsidRDefault="005955C9" w:rsidP="002401C0">
      <w:pPr>
        <w:numPr>
          <w:ilvl w:val="0"/>
          <w:numId w:val="6"/>
        </w:numPr>
        <w:ind w:left="426" w:hanging="284"/>
        <w:rPr>
          <w:rFonts w:cs="Arial"/>
          <w:sz w:val="20"/>
          <w:szCs w:val="20"/>
        </w:rPr>
      </w:pPr>
      <w:r w:rsidRPr="00BC4D3A">
        <w:rPr>
          <w:rFonts w:cs="Arial"/>
          <w:sz w:val="20"/>
          <w:szCs w:val="20"/>
        </w:rPr>
        <w:lastRenderedPageBreak/>
        <w:t>Most na privádzači P1 nad traťou ŽSR a cestou I/2 (V3 – 203): kríženie privádzača P1 s traťou v km 1, 172 910 (privádzača P1) a s cestou I/2  v km 1,193 770 (privádzača P1)</w:t>
      </w:r>
    </w:p>
    <w:p w14:paraId="21F8578F" w14:textId="148FC795" w:rsidR="005955C9" w:rsidRPr="00BC4D3A" w:rsidRDefault="005955C9" w:rsidP="002401C0">
      <w:pPr>
        <w:numPr>
          <w:ilvl w:val="0"/>
          <w:numId w:val="6"/>
        </w:numPr>
        <w:ind w:left="426" w:hanging="284"/>
        <w:rPr>
          <w:rFonts w:cs="Arial"/>
          <w:sz w:val="20"/>
          <w:szCs w:val="20"/>
        </w:rPr>
      </w:pPr>
      <w:r w:rsidRPr="00BC4D3A">
        <w:rPr>
          <w:rFonts w:cs="Arial"/>
          <w:sz w:val="20"/>
          <w:szCs w:val="20"/>
        </w:rPr>
        <w:t>Migračný objekt na vetve V1 (V3 – 204): kríženie vetvy V1 s MO v km 0,242 000 (vetvy V1)</w:t>
      </w:r>
    </w:p>
    <w:p w14:paraId="4F43E064" w14:textId="1E79B3DB" w:rsidR="005955C9" w:rsidRPr="00BC4D3A" w:rsidRDefault="005955C9" w:rsidP="002401C0">
      <w:pPr>
        <w:numPr>
          <w:ilvl w:val="0"/>
          <w:numId w:val="6"/>
        </w:numPr>
        <w:ind w:left="426" w:hanging="284"/>
        <w:rPr>
          <w:rFonts w:cs="Arial"/>
          <w:sz w:val="20"/>
          <w:szCs w:val="20"/>
        </w:rPr>
      </w:pPr>
      <w:r w:rsidRPr="00BC4D3A">
        <w:rPr>
          <w:rFonts w:cs="Arial"/>
          <w:sz w:val="20"/>
          <w:szCs w:val="20"/>
        </w:rPr>
        <w:t>Migračný objekt na vetve V4 (V3 – 205): kríženie vetvy V1 s MO v km 0,068 700 (vetvy V4)</w:t>
      </w:r>
    </w:p>
    <w:p w14:paraId="7A043531" w14:textId="1BD40D5A" w:rsidR="005955C9" w:rsidRPr="00BC4D3A" w:rsidRDefault="005955C9" w:rsidP="002401C0">
      <w:pPr>
        <w:numPr>
          <w:ilvl w:val="0"/>
          <w:numId w:val="6"/>
        </w:numPr>
        <w:ind w:left="426" w:hanging="284"/>
        <w:rPr>
          <w:rFonts w:cs="Arial"/>
          <w:sz w:val="20"/>
          <w:szCs w:val="20"/>
        </w:rPr>
      </w:pPr>
      <w:r w:rsidRPr="00BC4D3A">
        <w:rPr>
          <w:rFonts w:cs="Arial"/>
          <w:sz w:val="20"/>
          <w:szCs w:val="20"/>
        </w:rPr>
        <w:t xml:space="preserve">Migračný objekt na privádzači P1 (V3 – 206): kríženie privádzača P1 s MO v km 0,200 000 </w:t>
      </w:r>
    </w:p>
    <w:p w14:paraId="0E7982FA" w14:textId="77777777" w:rsidR="005955C9" w:rsidRPr="00BC4D3A" w:rsidRDefault="005955C9" w:rsidP="00441910">
      <w:pPr>
        <w:rPr>
          <w:rFonts w:cs="Arial"/>
          <w:sz w:val="20"/>
          <w:szCs w:val="20"/>
        </w:rPr>
      </w:pPr>
      <w:r w:rsidRPr="00BC4D3A">
        <w:rPr>
          <w:rFonts w:cs="Arial"/>
          <w:sz w:val="20"/>
          <w:szCs w:val="20"/>
        </w:rPr>
        <w:t>Potreba údržby diaľnice si vyžiadala i v tomto prípade návrh účelových komunikácií. Možnosť otáčania vozidiel údržby je navrhnutý cez most ponad diaľnicu D2 v km 79,600 a ich celková dĺžka predstavuje 433 m.</w:t>
      </w:r>
    </w:p>
    <w:p w14:paraId="6F895EFB" w14:textId="1DD9AA05" w:rsidR="007F6C72" w:rsidRPr="00BC4D3A" w:rsidRDefault="007F6C72" w:rsidP="00370047">
      <w:pPr>
        <w:pStyle w:val="Zarkazkladnhotextu2"/>
        <w:spacing w:after="0" w:line="276" w:lineRule="auto"/>
        <w:ind w:left="0"/>
        <w:rPr>
          <w:sz w:val="20"/>
          <w:szCs w:val="20"/>
        </w:rPr>
      </w:pPr>
    </w:p>
    <w:p w14:paraId="378D0776" w14:textId="515742E7" w:rsidR="008D1DFE" w:rsidRDefault="00370047" w:rsidP="00D00010">
      <w:pPr>
        <w:rPr>
          <w:sz w:val="20"/>
          <w:szCs w:val="20"/>
        </w:rPr>
      </w:pPr>
      <w:r w:rsidRPr="00BC4D3A">
        <w:rPr>
          <w:sz w:val="20"/>
          <w:szCs w:val="20"/>
        </w:rPr>
        <w:t>Dĺžka a objekty stavby sú len orientačné, zhotoviteľ DSZ, DÚR spresní, príp. prehodnotí dĺžku trasy a predpokladaný rozsah objektovej skladby.</w:t>
      </w:r>
    </w:p>
    <w:p w14:paraId="1BAE7249" w14:textId="77777777" w:rsidR="00D00010" w:rsidRPr="00D00010" w:rsidRDefault="00D00010" w:rsidP="00D00010">
      <w:pPr>
        <w:rPr>
          <w:sz w:val="20"/>
          <w:szCs w:val="20"/>
        </w:rPr>
      </w:pPr>
    </w:p>
    <w:p w14:paraId="652CD1FD" w14:textId="77777777" w:rsidR="00DE6D0E" w:rsidRPr="00894C51" w:rsidRDefault="00894C51" w:rsidP="00CF7C0A">
      <w:pPr>
        <w:rPr>
          <w:b/>
          <w:sz w:val="24"/>
        </w:rPr>
      </w:pPr>
      <w:r w:rsidRPr="00894C51">
        <w:rPr>
          <w:b/>
          <w:sz w:val="24"/>
        </w:rPr>
        <w:t>3</w:t>
      </w:r>
      <w:r w:rsidRPr="00894C51">
        <w:rPr>
          <w:b/>
          <w:sz w:val="24"/>
        </w:rPr>
        <w:tab/>
        <w:t>PODKLADY A ÚDAJE</w:t>
      </w:r>
    </w:p>
    <w:p w14:paraId="0380D4F2" w14:textId="2248D263" w:rsidR="00F70766" w:rsidRDefault="007C0119" w:rsidP="0073034D">
      <w:pPr>
        <w:pStyle w:val="Nadpis3"/>
      </w:pPr>
      <w:r w:rsidRPr="008034B0">
        <w:t>3.1</w:t>
      </w:r>
      <w:r w:rsidR="0022673B" w:rsidRPr="008034B0">
        <w:tab/>
      </w:r>
      <w:r w:rsidRPr="008034B0">
        <w:t xml:space="preserve">Predchádzajúce dokumentácie </w:t>
      </w:r>
      <w:r w:rsidR="008F1B31">
        <w:t xml:space="preserve">stavby </w:t>
      </w:r>
      <w:r w:rsidRPr="008034B0">
        <w:t>a ostatné podklady</w:t>
      </w:r>
    </w:p>
    <w:p w14:paraId="382AA2E9" w14:textId="35731C64" w:rsidR="006B0445" w:rsidRPr="007979C3" w:rsidRDefault="006B0445" w:rsidP="007979C3">
      <w:pPr>
        <w:numPr>
          <w:ilvl w:val="0"/>
          <w:numId w:val="1"/>
        </w:numPr>
        <w:spacing w:line="240" w:lineRule="atLeast"/>
        <w:ind w:left="709" w:hanging="283"/>
        <w:rPr>
          <w:rFonts w:cs="Arial"/>
          <w:sz w:val="20"/>
          <w:szCs w:val="20"/>
        </w:rPr>
      </w:pPr>
      <w:r w:rsidRPr="007979C3">
        <w:rPr>
          <w:rFonts w:cs="Arial"/>
          <w:sz w:val="20"/>
          <w:szCs w:val="20"/>
        </w:rPr>
        <w:t>Technická štúdia „Diaľnica D</w:t>
      </w:r>
      <w:r w:rsidR="00A91282" w:rsidRPr="007979C3">
        <w:rPr>
          <w:rFonts w:cs="Arial"/>
          <w:sz w:val="20"/>
          <w:szCs w:val="20"/>
        </w:rPr>
        <w:t>2</w:t>
      </w:r>
      <w:r w:rsidRPr="007979C3">
        <w:rPr>
          <w:rFonts w:cs="Arial"/>
          <w:sz w:val="20"/>
          <w:szCs w:val="20"/>
        </w:rPr>
        <w:t xml:space="preserve">, </w:t>
      </w:r>
      <w:r w:rsidR="00A91282" w:rsidRPr="007979C3">
        <w:rPr>
          <w:rFonts w:cs="Arial"/>
          <w:sz w:val="20"/>
          <w:szCs w:val="20"/>
        </w:rPr>
        <w:t>križovatka Bratislava - Čunovo</w:t>
      </w:r>
      <w:r w:rsidRPr="007979C3">
        <w:rPr>
          <w:rFonts w:cs="Arial"/>
          <w:sz w:val="20"/>
          <w:szCs w:val="20"/>
        </w:rPr>
        <w:t xml:space="preserve">“, </w:t>
      </w:r>
      <w:r w:rsidR="00A91282" w:rsidRPr="007979C3">
        <w:rPr>
          <w:rFonts w:cs="Arial"/>
          <w:sz w:val="20"/>
          <w:szCs w:val="20"/>
        </w:rPr>
        <w:t>HBH</w:t>
      </w:r>
      <w:r w:rsidR="00AE4024">
        <w:rPr>
          <w:rFonts w:cs="Arial"/>
          <w:sz w:val="20"/>
          <w:szCs w:val="20"/>
        </w:rPr>
        <w:t xml:space="preserve"> </w:t>
      </w:r>
      <w:r w:rsidR="00A91282" w:rsidRPr="007979C3">
        <w:rPr>
          <w:rFonts w:cs="Arial"/>
          <w:sz w:val="20"/>
          <w:szCs w:val="20"/>
        </w:rPr>
        <w:t>Projekt, spol.</w:t>
      </w:r>
      <w:r w:rsidR="00ED32F1">
        <w:rPr>
          <w:rFonts w:cs="Arial"/>
          <w:sz w:val="20"/>
          <w:szCs w:val="20"/>
        </w:rPr>
        <w:t xml:space="preserve"> </w:t>
      </w:r>
      <w:r w:rsidR="00A91282" w:rsidRPr="007979C3">
        <w:rPr>
          <w:rFonts w:cs="Arial"/>
          <w:sz w:val="20"/>
          <w:szCs w:val="20"/>
        </w:rPr>
        <w:t>s.</w:t>
      </w:r>
      <w:r w:rsidR="00ED32F1">
        <w:rPr>
          <w:rFonts w:cs="Arial"/>
          <w:sz w:val="20"/>
          <w:szCs w:val="20"/>
        </w:rPr>
        <w:t xml:space="preserve"> </w:t>
      </w:r>
      <w:r w:rsidR="00A91282" w:rsidRPr="007979C3">
        <w:rPr>
          <w:rFonts w:cs="Arial"/>
          <w:sz w:val="20"/>
          <w:szCs w:val="20"/>
        </w:rPr>
        <w:t>r.</w:t>
      </w:r>
      <w:r w:rsidR="00ED32F1">
        <w:rPr>
          <w:rFonts w:cs="Arial"/>
          <w:sz w:val="20"/>
          <w:szCs w:val="20"/>
        </w:rPr>
        <w:t xml:space="preserve"> </w:t>
      </w:r>
      <w:r w:rsidR="00A91282" w:rsidRPr="007979C3">
        <w:rPr>
          <w:rFonts w:cs="Arial"/>
          <w:sz w:val="20"/>
          <w:szCs w:val="20"/>
        </w:rPr>
        <w:t>o.</w:t>
      </w:r>
      <w:r w:rsidRPr="007979C3">
        <w:rPr>
          <w:rFonts w:cs="Arial"/>
          <w:sz w:val="20"/>
          <w:szCs w:val="20"/>
        </w:rPr>
        <w:t xml:space="preserve">, </w:t>
      </w:r>
      <w:r w:rsidR="00A91282" w:rsidRPr="007979C3">
        <w:rPr>
          <w:rFonts w:cs="Arial"/>
          <w:sz w:val="20"/>
          <w:szCs w:val="20"/>
        </w:rPr>
        <w:t>03/2016</w:t>
      </w:r>
      <w:r w:rsidRPr="007979C3">
        <w:rPr>
          <w:rFonts w:cs="Arial"/>
          <w:sz w:val="20"/>
          <w:szCs w:val="20"/>
        </w:rPr>
        <w:t>.</w:t>
      </w:r>
    </w:p>
    <w:p w14:paraId="5E355831" w14:textId="07D66FCB" w:rsidR="008C5926" w:rsidRPr="007979C3" w:rsidRDefault="008C5926" w:rsidP="007979C3">
      <w:pPr>
        <w:numPr>
          <w:ilvl w:val="0"/>
          <w:numId w:val="1"/>
        </w:numPr>
        <w:spacing w:line="240" w:lineRule="atLeast"/>
        <w:ind w:left="709" w:hanging="283"/>
        <w:rPr>
          <w:rFonts w:cs="Arial"/>
          <w:sz w:val="20"/>
          <w:szCs w:val="20"/>
        </w:rPr>
      </w:pPr>
      <w:r w:rsidRPr="007979C3">
        <w:rPr>
          <w:rFonts w:cs="Arial"/>
          <w:sz w:val="20"/>
          <w:szCs w:val="20"/>
        </w:rPr>
        <w:t>Zámer „</w:t>
      </w:r>
      <w:r w:rsidR="006622AC" w:rsidRPr="007979C3">
        <w:rPr>
          <w:rFonts w:cs="Arial"/>
          <w:sz w:val="20"/>
          <w:szCs w:val="20"/>
        </w:rPr>
        <w:t>Diaľnica D</w:t>
      </w:r>
      <w:r w:rsidR="00A91282" w:rsidRPr="007979C3">
        <w:rPr>
          <w:rFonts w:cs="Arial"/>
          <w:sz w:val="20"/>
          <w:szCs w:val="20"/>
        </w:rPr>
        <w:t>2 križovatka Bratislava - Čunovo</w:t>
      </w:r>
      <w:r w:rsidRPr="007979C3">
        <w:rPr>
          <w:rFonts w:cs="Arial"/>
          <w:sz w:val="20"/>
          <w:szCs w:val="20"/>
        </w:rPr>
        <w:t>“</w:t>
      </w:r>
      <w:r w:rsidR="006622AC" w:rsidRPr="007979C3">
        <w:rPr>
          <w:rFonts w:cs="Arial"/>
          <w:sz w:val="20"/>
          <w:szCs w:val="20"/>
        </w:rPr>
        <w:t xml:space="preserve">, </w:t>
      </w:r>
      <w:r w:rsidR="00CB5448" w:rsidRPr="007979C3">
        <w:rPr>
          <w:rFonts w:cs="Arial"/>
          <w:sz w:val="20"/>
          <w:szCs w:val="20"/>
        </w:rPr>
        <w:t>podľa §</w:t>
      </w:r>
      <w:r w:rsidR="00ED32F1">
        <w:rPr>
          <w:rFonts w:cs="Arial"/>
          <w:sz w:val="20"/>
          <w:szCs w:val="20"/>
        </w:rPr>
        <w:t xml:space="preserve"> </w:t>
      </w:r>
      <w:r w:rsidR="00CB5448" w:rsidRPr="007979C3">
        <w:rPr>
          <w:rFonts w:cs="Arial"/>
          <w:sz w:val="20"/>
          <w:szCs w:val="20"/>
        </w:rPr>
        <w:t>22 zákona č.</w:t>
      </w:r>
      <w:r w:rsidR="00ED32F1">
        <w:rPr>
          <w:rFonts w:cs="Arial"/>
          <w:sz w:val="20"/>
          <w:szCs w:val="20"/>
        </w:rPr>
        <w:t xml:space="preserve"> </w:t>
      </w:r>
      <w:r w:rsidR="00CB5448" w:rsidRPr="007979C3">
        <w:rPr>
          <w:rFonts w:cs="Arial"/>
          <w:sz w:val="20"/>
          <w:szCs w:val="20"/>
        </w:rPr>
        <w:t>24/2006 Z.</w:t>
      </w:r>
      <w:r w:rsidR="00ED32F1">
        <w:rPr>
          <w:rFonts w:cs="Arial"/>
          <w:sz w:val="20"/>
          <w:szCs w:val="20"/>
        </w:rPr>
        <w:t xml:space="preserve"> </w:t>
      </w:r>
      <w:r w:rsidR="00CB5448" w:rsidRPr="007979C3">
        <w:rPr>
          <w:rFonts w:cs="Arial"/>
          <w:sz w:val="20"/>
          <w:szCs w:val="20"/>
        </w:rPr>
        <w:t>z</w:t>
      </w:r>
      <w:r w:rsidR="00ED32F1">
        <w:rPr>
          <w:rFonts w:cs="Arial"/>
          <w:sz w:val="20"/>
          <w:szCs w:val="20"/>
        </w:rPr>
        <w:t>. o posudzovaní vplyvov na životné prostredie a o zmene a doplnení niektorých zákonov</w:t>
      </w:r>
      <w:r w:rsidR="00A91282" w:rsidRPr="007979C3">
        <w:rPr>
          <w:rFonts w:cs="Arial"/>
          <w:sz w:val="20"/>
          <w:szCs w:val="20"/>
        </w:rPr>
        <w:t>, HBH Projekt spol. s</w:t>
      </w:r>
      <w:r w:rsidR="00ED32F1">
        <w:rPr>
          <w:rFonts w:cs="Arial"/>
          <w:sz w:val="20"/>
          <w:szCs w:val="20"/>
        </w:rPr>
        <w:t>.</w:t>
      </w:r>
      <w:r w:rsidR="00A91282" w:rsidRPr="007979C3">
        <w:rPr>
          <w:rFonts w:cs="Arial"/>
          <w:sz w:val="20"/>
          <w:szCs w:val="20"/>
        </w:rPr>
        <w:t> r.</w:t>
      </w:r>
      <w:r w:rsidR="00ED32F1">
        <w:rPr>
          <w:rFonts w:cs="Arial"/>
          <w:sz w:val="20"/>
          <w:szCs w:val="20"/>
        </w:rPr>
        <w:t xml:space="preserve"> </w:t>
      </w:r>
      <w:r w:rsidR="00A91282" w:rsidRPr="007979C3">
        <w:rPr>
          <w:rFonts w:cs="Arial"/>
          <w:sz w:val="20"/>
          <w:szCs w:val="20"/>
        </w:rPr>
        <w:t>o.</w:t>
      </w:r>
      <w:r w:rsidR="006622AC" w:rsidRPr="007979C3">
        <w:rPr>
          <w:rFonts w:cs="Arial"/>
          <w:sz w:val="20"/>
          <w:szCs w:val="20"/>
        </w:rPr>
        <w:t xml:space="preserve">, </w:t>
      </w:r>
      <w:r w:rsidR="00A91282" w:rsidRPr="007979C3">
        <w:rPr>
          <w:rFonts w:cs="Arial"/>
          <w:sz w:val="20"/>
          <w:szCs w:val="20"/>
        </w:rPr>
        <w:t>05</w:t>
      </w:r>
      <w:r w:rsidR="006622AC" w:rsidRPr="007979C3">
        <w:rPr>
          <w:rFonts w:cs="Arial"/>
          <w:sz w:val="20"/>
          <w:szCs w:val="20"/>
        </w:rPr>
        <w:t>/2016</w:t>
      </w:r>
    </w:p>
    <w:p w14:paraId="3AD1B977" w14:textId="6F86318A" w:rsidR="00F70766" w:rsidRPr="00D00010" w:rsidRDefault="008C5926" w:rsidP="0073034D">
      <w:pPr>
        <w:numPr>
          <w:ilvl w:val="0"/>
          <w:numId w:val="1"/>
        </w:numPr>
        <w:spacing w:line="240" w:lineRule="atLeast"/>
        <w:ind w:left="709" w:hanging="283"/>
        <w:rPr>
          <w:sz w:val="20"/>
          <w:szCs w:val="20"/>
        </w:rPr>
      </w:pPr>
      <w:r w:rsidRPr="007979C3">
        <w:rPr>
          <w:rFonts w:cs="Arial"/>
          <w:sz w:val="20"/>
          <w:szCs w:val="20"/>
        </w:rPr>
        <w:t>Správa o hodnotení vplyvov navrhovanej činnosti „Diaľnica D</w:t>
      </w:r>
      <w:r w:rsidR="00893161" w:rsidRPr="007979C3">
        <w:rPr>
          <w:rFonts w:cs="Arial"/>
          <w:sz w:val="20"/>
          <w:szCs w:val="20"/>
        </w:rPr>
        <w:t>2 - križovatka</w:t>
      </w:r>
      <w:r w:rsidRPr="007979C3">
        <w:rPr>
          <w:rFonts w:cs="Arial"/>
          <w:sz w:val="20"/>
          <w:szCs w:val="20"/>
        </w:rPr>
        <w:t xml:space="preserve"> Bratislava - </w:t>
      </w:r>
      <w:r w:rsidR="00893161" w:rsidRPr="007979C3">
        <w:rPr>
          <w:rFonts w:cs="Arial"/>
          <w:sz w:val="20"/>
          <w:szCs w:val="20"/>
        </w:rPr>
        <w:t>Čunovo</w:t>
      </w:r>
      <w:r w:rsidRPr="007979C3">
        <w:rPr>
          <w:rFonts w:cs="Arial"/>
          <w:sz w:val="20"/>
          <w:szCs w:val="20"/>
        </w:rPr>
        <w:t xml:space="preserve">“, </w:t>
      </w:r>
      <w:r w:rsidR="00893161" w:rsidRPr="007979C3">
        <w:rPr>
          <w:sz w:val="20"/>
          <w:szCs w:val="20"/>
        </w:rPr>
        <w:t>EPIS s.r.o</w:t>
      </w:r>
      <w:r w:rsidRPr="007979C3">
        <w:rPr>
          <w:sz w:val="20"/>
          <w:szCs w:val="20"/>
        </w:rPr>
        <w:t xml:space="preserve">., </w:t>
      </w:r>
      <w:r w:rsidR="00893161" w:rsidRPr="007979C3">
        <w:rPr>
          <w:sz w:val="20"/>
          <w:szCs w:val="20"/>
        </w:rPr>
        <w:t>08/2018</w:t>
      </w:r>
      <w:r w:rsidR="00BB3D75" w:rsidRPr="007979C3">
        <w:rPr>
          <w:sz w:val="20"/>
          <w:szCs w:val="20"/>
        </w:rPr>
        <w:t xml:space="preserve"> </w:t>
      </w:r>
      <w:r w:rsidR="00B957D1" w:rsidRPr="00D00010">
        <w:rPr>
          <w:bCs/>
          <w:szCs w:val="22"/>
        </w:rPr>
        <w:tab/>
      </w:r>
    </w:p>
    <w:p w14:paraId="1AC4E62C" w14:textId="77777777" w:rsidR="007C0119" w:rsidRPr="004C5285" w:rsidRDefault="007C0119" w:rsidP="0022673B">
      <w:pPr>
        <w:pStyle w:val="Nadpis3"/>
      </w:pPr>
      <w:r w:rsidRPr="004C5285">
        <w:t>3.2</w:t>
      </w:r>
      <w:r w:rsidR="0022673B" w:rsidRPr="004C5285">
        <w:tab/>
      </w:r>
      <w:r w:rsidRPr="004C5285">
        <w:t>Predchádzajúce rozhodnutia, posudky a stanoviská orgánov štátnej správy, samosprávy</w:t>
      </w:r>
      <w:r w:rsidR="00D678B7" w:rsidRPr="004C5285">
        <w:t xml:space="preserve"> </w:t>
      </w:r>
      <w:r w:rsidRPr="004C5285">
        <w:t>a ostatných dotknutých organizácií</w:t>
      </w:r>
    </w:p>
    <w:p w14:paraId="06B88616" w14:textId="4E7BB1E0" w:rsidR="001D4E16" w:rsidRPr="007979C3" w:rsidRDefault="001D4E16" w:rsidP="0073572D">
      <w:pPr>
        <w:numPr>
          <w:ilvl w:val="0"/>
          <w:numId w:val="1"/>
        </w:numPr>
        <w:spacing w:line="240" w:lineRule="atLeast"/>
        <w:ind w:left="709" w:hanging="283"/>
        <w:rPr>
          <w:rFonts w:cs="Arial"/>
          <w:sz w:val="20"/>
          <w:szCs w:val="20"/>
        </w:rPr>
      </w:pPr>
      <w:r w:rsidRPr="007979C3">
        <w:rPr>
          <w:rFonts w:cs="Arial"/>
          <w:sz w:val="20"/>
          <w:szCs w:val="20"/>
        </w:rPr>
        <w:t xml:space="preserve">Odborný posudok k navrhovanej </w:t>
      </w:r>
      <w:r w:rsidR="00E27C9B" w:rsidRPr="007979C3">
        <w:rPr>
          <w:rFonts w:cs="Arial"/>
          <w:sz w:val="20"/>
          <w:szCs w:val="20"/>
        </w:rPr>
        <w:t>činnosti „Diaľnica D</w:t>
      </w:r>
      <w:r w:rsidR="00A91282" w:rsidRPr="007979C3">
        <w:rPr>
          <w:rFonts w:cs="Arial"/>
          <w:sz w:val="20"/>
          <w:szCs w:val="20"/>
        </w:rPr>
        <w:t xml:space="preserve">2 Bratislava </w:t>
      </w:r>
      <w:r w:rsidR="00E27C9B" w:rsidRPr="007979C3">
        <w:rPr>
          <w:rFonts w:cs="Arial"/>
          <w:sz w:val="20"/>
          <w:szCs w:val="20"/>
        </w:rPr>
        <w:t xml:space="preserve">- </w:t>
      </w:r>
      <w:r w:rsidR="00A91282" w:rsidRPr="007979C3">
        <w:rPr>
          <w:rFonts w:cs="Arial"/>
          <w:sz w:val="20"/>
          <w:szCs w:val="20"/>
        </w:rPr>
        <w:t>Čunovo</w:t>
      </w:r>
      <w:r w:rsidR="00E27C9B" w:rsidRPr="007979C3">
        <w:rPr>
          <w:rFonts w:cs="Arial"/>
          <w:sz w:val="20"/>
          <w:szCs w:val="20"/>
        </w:rPr>
        <w:t xml:space="preserve">“, </w:t>
      </w:r>
      <w:r w:rsidR="00A91282" w:rsidRPr="007979C3">
        <w:rPr>
          <w:rFonts w:cs="Arial"/>
          <w:sz w:val="20"/>
          <w:szCs w:val="20"/>
        </w:rPr>
        <w:t>spracovateľ EKOJET, s.r.o.</w:t>
      </w:r>
      <w:r w:rsidR="00E27C9B" w:rsidRPr="007979C3">
        <w:rPr>
          <w:rFonts w:cs="Arial"/>
          <w:sz w:val="20"/>
          <w:szCs w:val="20"/>
        </w:rPr>
        <w:t>, 0</w:t>
      </w:r>
      <w:r w:rsidR="00A91282" w:rsidRPr="007979C3">
        <w:rPr>
          <w:rFonts w:cs="Arial"/>
          <w:sz w:val="20"/>
          <w:szCs w:val="20"/>
        </w:rPr>
        <w:t>4</w:t>
      </w:r>
      <w:r w:rsidR="00E27C9B" w:rsidRPr="007979C3">
        <w:rPr>
          <w:rFonts w:cs="Arial"/>
          <w:sz w:val="20"/>
          <w:szCs w:val="20"/>
        </w:rPr>
        <w:t>/20</w:t>
      </w:r>
      <w:r w:rsidR="00A91282" w:rsidRPr="007979C3">
        <w:rPr>
          <w:rFonts w:cs="Arial"/>
          <w:sz w:val="20"/>
          <w:szCs w:val="20"/>
        </w:rPr>
        <w:t>19</w:t>
      </w:r>
    </w:p>
    <w:p w14:paraId="6FFCBED9" w14:textId="48BDF273" w:rsidR="006411E0" w:rsidRPr="007979C3" w:rsidRDefault="00BA13C7" w:rsidP="0073572D">
      <w:pPr>
        <w:numPr>
          <w:ilvl w:val="0"/>
          <w:numId w:val="1"/>
        </w:numPr>
        <w:spacing w:line="240" w:lineRule="atLeast"/>
        <w:ind w:left="709" w:hanging="283"/>
        <w:rPr>
          <w:rFonts w:cs="Arial"/>
          <w:sz w:val="20"/>
          <w:szCs w:val="20"/>
        </w:rPr>
      </w:pPr>
      <w:r w:rsidRPr="007979C3">
        <w:rPr>
          <w:rFonts w:cs="Arial"/>
          <w:sz w:val="20"/>
          <w:szCs w:val="20"/>
        </w:rPr>
        <w:t xml:space="preserve">Rozsah hodnotenia vydaný </w:t>
      </w:r>
      <w:r w:rsidR="00433826" w:rsidRPr="007979C3">
        <w:rPr>
          <w:rFonts w:cs="Arial"/>
          <w:sz w:val="20"/>
          <w:szCs w:val="20"/>
        </w:rPr>
        <w:t xml:space="preserve">MŽP SR </w:t>
      </w:r>
      <w:r w:rsidRPr="007979C3">
        <w:rPr>
          <w:rFonts w:cs="Arial"/>
          <w:sz w:val="20"/>
          <w:szCs w:val="20"/>
        </w:rPr>
        <w:t xml:space="preserve">pre </w:t>
      </w:r>
      <w:r w:rsidR="001D4E16" w:rsidRPr="007979C3">
        <w:rPr>
          <w:rFonts w:cs="Arial"/>
          <w:sz w:val="20"/>
          <w:szCs w:val="20"/>
        </w:rPr>
        <w:t xml:space="preserve">diaľnicu </w:t>
      </w:r>
      <w:r w:rsidR="00A91282" w:rsidRPr="007979C3">
        <w:rPr>
          <w:rFonts w:cs="Arial"/>
          <w:sz w:val="20"/>
          <w:szCs w:val="20"/>
        </w:rPr>
        <w:t xml:space="preserve">D2 -  križovatka Bratislava </w:t>
      </w:r>
      <w:r w:rsidR="00E27C9B" w:rsidRPr="007979C3">
        <w:rPr>
          <w:rFonts w:cs="Arial"/>
          <w:sz w:val="20"/>
          <w:szCs w:val="20"/>
        </w:rPr>
        <w:t xml:space="preserve">- </w:t>
      </w:r>
      <w:r w:rsidR="00A91282" w:rsidRPr="007979C3">
        <w:rPr>
          <w:rFonts w:cs="Arial"/>
          <w:sz w:val="20"/>
          <w:szCs w:val="20"/>
        </w:rPr>
        <w:t>Čunovo</w:t>
      </w:r>
      <w:r w:rsidR="001D4E16" w:rsidRPr="007979C3">
        <w:rPr>
          <w:rFonts w:cs="Arial"/>
          <w:sz w:val="20"/>
          <w:szCs w:val="20"/>
        </w:rPr>
        <w:t xml:space="preserve">, č. </w:t>
      </w:r>
      <w:r w:rsidR="00A91282" w:rsidRPr="007979C3">
        <w:rPr>
          <w:rFonts w:cs="Arial"/>
          <w:sz w:val="20"/>
          <w:szCs w:val="20"/>
        </w:rPr>
        <w:t>6580/2016 – 1.7/ml</w:t>
      </w:r>
      <w:r w:rsidR="001D4E16" w:rsidRPr="007979C3">
        <w:rPr>
          <w:rFonts w:cs="Arial"/>
          <w:sz w:val="20"/>
          <w:szCs w:val="20"/>
        </w:rPr>
        <w:t xml:space="preserve"> zo dňa </w:t>
      </w:r>
      <w:r w:rsidR="00A91282" w:rsidRPr="007979C3">
        <w:rPr>
          <w:rFonts w:cs="Arial"/>
          <w:sz w:val="20"/>
          <w:szCs w:val="20"/>
        </w:rPr>
        <w:t>14.09.2016</w:t>
      </w:r>
      <w:r w:rsidR="00F1128E" w:rsidRPr="007979C3">
        <w:rPr>
          <w:rFonts w:cs="Arial"/>
          <w:sz w:val="20"/>
          <w:szCs w:val="20"/>
        </w:rPr>
        <w:t>,</w:t>
      </w:r>
    </w:p>
    <w:p w14:paraId="4E328843" w14:textId="52127F50" w:rsidR="00090EEE" w:rsidRPr="007979C3" w:rsidRDefault="00090EEE" w:rsidP="0073572D">
      <w:pPr>
        <w:pStyle w:val="Zkladntext"/>
        <w:numPr>
          <w:ilvl w:val="0"/>
          <w:numId w:val="1"/>
        </w:numPr>
        <w:spacing w:line="240" w:lineRule="auto"/>
        <w:ind w:left="709" w:hanging="283"/>
        <w:jc w:val="both"/>
        <w:rPr>
          <w:rFonts w:cs="Arial"/>
          <w:sz w:val="20"/>
          <w:lang w:val="sk-SK"/>
        </w:rPr>
      </w:pPr>
      <w:r w:rsidRPr="007979C3">
        <w:rPr>
          <w:rFonts w:cs="Arial"/>
          <w:sz w:val="20"/>
          <w:lang w:val="sk-SK"/>
        </w:rPr>
        <w:t>Záverečné stanovisk</w:t>
      </w:r>
      <w:r w:rsidR="00AD4E62" w:rsidRPr="007979C3">
        <w:rPr>
          <w:rFonts w:cs="Arial"/>
          <w:sz w:val="20"/>
          <w:lang w:val="sk-SK"/>
        </w:rPr>
        <w:t>o</w:t>
      </w:r>
      <w:r w:rsidRPr="007979C3">
        <w:rPr>
          <w:rFonts w:cs="Arial"/>
          <w:sz w:val="20"/>
          <w:lang w:val="sk-SK"/>
        </w:rPr>
        <w:t xml:space="preserve"> MŽP SR č. </w:t>
      </w:r>
      <w:r w:rsidR="00A91282" w:rsidRPr="007979C3">
        <w:rPr>
          <w:rFonts w:cs="Arial"/>
          <w:sz w:val="20"/>
          <w:lang w:val="sk-SK"/>
        </w:rPr>
        <w:t>1949/2019-1.7/zg (42491/2019, 42494/2019)</w:t>
      </w:r>
      <w:r w:rsidR="00E61A31" w:rsidRPr="007979C3">
        <w:rPr>
          <w:rFonts w:cs="Arial"/>
          <w:sz w:val="20"/>
          <w:lang w:val="sk-SK"/>
        </w:rPr>
        <w:t xml:space="preserve">, zo dňa </w:t>
      </w:r>
      <w:r w:rsidR="00A91282" w:rsidRPr="007979C3">
        <w:rPr>
          <w:rFonts w:cs="Arial"/>
          <w:sz w:val="20"/>
          <w:lang w:val="sk-SK"/>
        </w:rPr>
        <w:t>13.08.2019</w:t>
      </w:r>
      <w:r w:rsidRPr="007979C3">
        <w:rPr>
          <w:rFonts w:cs="Arial"/>
          <w:sz w:val="20"/>
          <w:lang w:val="sk-SK"/>
        </w:rPr>
        <w:t xml:space="preserve">, </w:t>
      </w:r>
      <w:r w:rsidR="00A91282" w:rsidRPr="007979C3">
        <w:rPr>
          <w:rFonts w:cs="Arial"/>
          <w:sz w:val="20"/>
          <w:lang w:val="sk-SK"/>
        </w:rPr>
        <w:t>právoplatné 14.01.2020</w:t>
      </w:r>
      <w:r w:rsidR="00E61A31" w:rsidRPr="007979C3">
        <w:rPr>
          <w:rFonts w:cs="Arial"/>
          <w:sz w:val="20"/>
          <w:lang w:val="sk-SK"/>
        </w:rPr>
        <w:t>.</w:t>
      </w:r>
    </w:p>
    <w:p w14:paraId="0E33AC3A" w14:textId="264FCC5D" w:rsidR="009B043F" w:rsidRPr="00863BF8" w:rsidRDefault="009B043F" w:rsidP="00863BF8">
      <w:pPr>
        <w:pStyle w:val="Zkladntext"/>
        <w:spacing w:line="240" w:lineRule="auto"/>
        <w:ind w:left="709"/>
        <w:jc w:val="both"/>
        <w:rPr>
          <w:sz w:val="22"/>
          <w:szCs w:val="22"/>
          <w:lang w:val="sk-SK"/>
        </w:rPr>
      </w:pPr>
    </w:p>
    <w:p w14:paraId="28540B72" w14:textId="219033D3" w:rsidR="00370047" w:rsidRPr="00A5334A" w:rsidRDefault="00370047" w:rsidP="00370047">
      <w:pPr>
        <w:rPr>
          <w:rFonts w:cs="Arial"/>
          <w:sz w:val="20"/>
          <w:szCs w:val="20"/>
        </w:rPr>
      </w:pPr>
      <w:r w:rsidRPr="00A5334A">
        <w:rPr>
          <w:rFonts w:cs="Arial"/>
          <w:sz w:val="20"/>
          <w:szCs w:val="20"/>
        </w:rPr>
        <w:t>Podklady z bodu 3.1. a 3.2. sú sprístupnené v prílohe č. 1</w:t>
      </w:r>
      <w:r w:rsidR="00855E82">
        <w:rPr>
          <w:rFonts w:cs="Arial"/>
          <w:sz w:val="20"/>
          <w:szCs w:val="20"/>
        </w:rPr>
        <w:t>3</w:t>
      </w:r>
      <w:r w:rsidRPr="00A5334A">
        <w:rPr>
          <w:rFonts w:cs="Arial"/>
          <w:sz w:val="20"/>
          <w:szCs w:val="20"/>
        </w:rPr>
        <w:t xml:space="preserve"> k časti B.1.</w:t>
      </w:r>
    </w:p>
    <w:p w14:paraId="768E576D" w14:textId="77777777" w:rsidR="00370047" w:rsidRDefault="00370047" w:rsidP="004E1C83"/>
    <w:p w14:paraId="6F62DE4C" w14:textId="24C6B805" w:rsidR="00EC31FC" w:rsidRPr="00A5334A" w:rsidRDefault="00EC31FC" w:rsidP="004E1C83">
      <w:pPr>
        <w:rPr>
          <w:sz w:val="20"/>
          <w:szCs w:val="20"/>
        </w:rPr>
      </w:pPr>
      <w:r w:rsidRPr="00A5334A">
        <w:rPr>
          <w:sz w:val="20"/>
          <w:szCs w:val="20"/>
        </w:rPr>
        <w:t xml:space="preserve">Rozhodnutia, posudky, vyjadrenia a stanoviská </w:t>
      </w:r>
      <w:r w:rsidR="009B043F" w:rsidRPr="00A5334A">
        <w:rPr>
          <w:sz w:val="20"/>
          <w:szCs w:val="20"/>
        </w:rPr>
        <w:t xml:space="preserve">orgánov štátnej správy, samosprávy a ostatných dotknutých organizácií </w:t>
      </w:r>
      <w:r w:rsidRPr="00A5334A">
        <w:rPr>
          <w:sz w:val="20"/>
          <w:szCs w:val="20"/>
        </w:rPr>
        <w:t xml:space="preserve">budú poskytnuté </w:t>
      </w:r>
      <w:r w:rsidR="004E1C83" w:rsidRPr="00A5334A">
        <w:rPr>
          <w:sz w:val="20"/>
          <w:szCs w:val="20"/>
        </w:rPr>
        <w:t>úspešnému uchádzačovi</w:t>
      </w:r>
      <w:r w:rsidRPr="00A5334A">
        <w:rPr>
          <w:sz w:val="20"/>
          <w:szCs w:val="20"/>
        </w:rPr>
        <w:t>.</w:t>
      </w:r>
    </w:p>
    <w:p w14:paraId="3EF6F069" w14:textId="77777777" w:rsidR="005E1239" w:rsidRPr="00A5334A" w:rsidRDefault="005E1239" w:rsidP="004E1C83">
      <w:pPr>
        <w:rPr>
          <w:sz w:val="20"/>
          <w:szCs w:val="20"/>
        </w:rPr>
      </w:pPr>
    </w:p>
    <w:p w14:paraId="2271CE14" w14:textId="2A1A4C93" w:rsidR="005E1239" w:rsidRPr="00A5334A" w:rsidRDefault="005E1239" w:rsidP="005E1239">
      <w:pPr>
        <w:rPr>
          <w:rFonts w:cs="Arial"/>
          <w:sz w:val="20"/>
          <w:szCs w:val="20"/>
        </w:rPr>
      </w:pPr>
      <w:r w:rsidRPr="00A5334A">
        <w:rPr>
          <w:rFonts w:cs="Arial"/>
          <w:sz w:val="20"/>
          <w:szCs w:val="20"/>
        </w:rPr>
        <w:t>Uvedené dokumentácie sú k dispozícii k nahl</w:t>
      </w:r>
      <w:r w:rsidR="00376B8C" w:rsidRPr="00A5334A">
        <w:rPr>
          <w:rFonts w:cs="Arial"/>
          <w:sz w:val="20"/>
          <w:szCs w:val="20"/>
        </w:rPr>
        <w:t>iadnutiu počas verejnej súťaže v</w:t>
      </w:r>
      <w:r w:rsidRPr="00A5334A">
        <w:rPr>
          <w:rFonts w:cs="Arial"/>
          <w:sz w:val="20"/>
          <w:szCs w:val="20"/>
        </w:rPr>
        <w:t xml:space="preserve"> Národnej diaľničnej spoločnosti, a.s. Bratislava na základe telefonického alebo elektronického dohovoru na </w:t>
      </w:r>
      <w:r w:rsidR="009D1647" w:rsidRPr="00A5334A">
        <w:rPr>
          <w:rFonts w:cs="Arial"/>
          <w:bCs/>
          <w:sz w:val="20"/>
          <w:szCs w:val="20"/>
        </w:rPr>
        <w:t>Úseku prípravy</w:t>
      </w:r>
      <w:r w:rsidRPr="00A5334A">
        <w:rPr>
          <w:rFonts w:cs="Arial"/>
          <w:bCs/>
          <w:sz w:val="20"/>
          <w:szCs w:val="20"/>
        </w:rPr>
        <w:t xml:space="preserve"> NDS, a.s. Bratislava, Dúbravská cesta 14, 841 04 Bratislava, Ing. </w:t>
      </w:r>
      <w:r w:rsidR="00F10F7E" w:rsidRPr="00A5334A">
        <w:rPr>
          <w:rFonts w:cs="Arial"/>
          <w:bCs/>
          <w:sz w:val="20"/>
          <w:szCs w:val="20"/>
        </w:rPr>
        <w:t>Martina Juhásová</w:t>
      </w:r>
      <w:r w:rsidRPr="00A5334A">
        <w:rPr>
          <w:rFonts w:cs="Arial"/>
          <w:bCs/>
          <w:sz w:val="20"/>
          <w:szCs w:val="20"/>
        </w:rPr>
        <w:t>,</w:t>
      </w:r>
      <w:r w:rsidR="00FF66E4" w:rsidRPr="00A5334A">
        <w:rPr>
          <w:rFonts w:cs="Arial"/>
          <w:bCs/>
          <w:sz w:val="20"/>
          <w:szCs w:val="20"/>
        </w:rPr>
        <w:t xml:space="preserve"> </w:t>
      </w:r>
      <w:hyperlink r:id="rId8" w:history="1">
        <w:r w:rsidR="00F10F7E" w:rsidRPr="00A5334A">
          <w:rPr>
            <w:rStyle w:val="Hypertextovprepojenie"/>
            <w:rFonts w:cs="Arial"/>
            <w:bCs/>
            <w:sz w:val="20"/>
            <w:szCs w:val="20"/>
          </w:rPr>
          <w:t>martina.juhásova@ndsas.sk</w:t>
        </w:r>
      </w:hyperlink>
      <w:r w:rsidR="00FF66E4" w:rsidRPr="00A5334A">
        <w:rPr>
          <w:rFonts w:cs="Arial"/>
          <w:bCs/>
          <w:sz w:val="20"/>
          <w:szCs w:val="20"/>
        </w:rPr>
        <w:t xml:space="preserve">, tel. </w:t>
      </w:r>
      <w:r w:rsidR="00D016EE" w:rsidRPr="00A5334A">
        <w:rPr>
          <w:rFonts w:cs="Arial"/>
          <w:bCs/>
          <w:sz w:val="20"/>
          <w:szCs w:val="20"/>
        </w:rPr>
        <w:t>02/</w:t>
      </w:r>
      <w:r w:rsidR="00834DD5" w:rsidRPr="00A5334A">
        <w:rPr>
          <w:rFonts w:cs="Arial"/>
          <w:bCs/>
          <w:sz w:val="20"/>
          <w:szCs w:val="20"/>
        </w:rPr>
        <w:t>58311</w:t>
      </w:r>
      <w:r w:rsidR="00370047" w:rsidRPr="00A5334A">
        <w:rPr>
          <w:rFonts w:cs="Arial"/>
          <w:bCs/>
          <w:sz w:val="20"/>
          <w:szCs w:val="20"/>
        </w:rPr>
        <w:t>353</w:t>
      </w:r>
      <w:r w:rsidR="00034C1A" w:rsidRPr="00A5334A">
        <w:rPr>
          <w:rFonts w:cs="Arial"/>
          <w:bCs/>
          <w:sz w:val="20"/>
          <w:szCs w:val="20"/>
        </w:rPr>
        <w:t>.</w:t>
      </w:r>
      <w:r w:rsidRPr="00A5334A">
        <w:rPr>
          <w:rFonts w:cs="Arial"/>
          <w:sz w:val="20"/>
          <w:szCs w:val="20"/>
        </w:rPr>
        <w:t xml:space="preserve"> Projektové dokumentácie budú poskytnuté úspešnému uchádzačovi.</w:t>
      </w:r>
    </w:p>
    <w:p w14:paraId="090CB7EE" w14:textId="74AC1F9B" w:rsidR="00AB0AB3" w:rsidRDefault="00474B8E" w:rsidP="00AB0AB3">
      <w:pPr>
        <w:pStyle w:val="Nadpis3"/>
      </w:pPr>
      <w:r>
        <w:t xml:space="preserve"> </w:t>
      </w:r>
      <w:r w:rsidR="00AB0AB3" w:rsidRPr="00AB0AB3">
        <w:t>3.3</w:t>
      </w:r>
      <w:r w:rsidR="00AB0AB3" w:rsidRPr="00AB0AB3">
        <w:tab/>
        <w:t>Dopravno-inžinierske údaje</w:t>
      </w:r>
    </w:p>
    <w:p w14:paraId="6970FC6F" w14:textId="77777777" w:rsidR="00370047" w:rsidRPr="00474B8E" w:rsidRDefault="00370047" w:rsidP="00370047">
      <w:pPr>
        <w:rPr>
          <w:sz w:val="20"/>
          <w:szCs w:val="20"/>
        </w:rPr>
      </w:pPr>
      <w:r w:rsidRPr="00474B8E">
        <w:rPr>
          <w:sz w:val="20"/>
          <w:szCs w:val="20"/>
        </w:rPr>
        <w:t>Dopravné vzťahy pre návrh a posúdenie riešenia budú analyzované na základe nasledovných podkladov:</w:t>
      </w:r>
    </w:p>
    <w:p w14:paraId="2E911C22" w14:textId="6BACC09D" w:rsidR="00370047" w:rsidRPr="00474B8E" w:rsidRDefault="00370047" w:rsidP="0073572D">
      <w:pPr>
        <w:pStyle w:val="00-05"/>
        <w:numPr>
          <w:ilvl w:val="0"/>
          <w:numId w:val="11"/>
        </w:numPr>
        <w:ind w:hanging="436"/>
        <w:rPr>
          <w:rFonts w:cs="Arial"/>
          <w:bCs/>
          <w:sz w:val="20"/>
          <w:lang w:eastAsia="cs-CZ"/>
        </w:rPr>
      </w:pPr>
      <w:r w:rsidRPr="00474B8E">
        <w:rPr>
          <w:rFonts w:cs="Arial"/>
          <w:bCs/>
          <w:sz w:val="20"/>
          <w:lang w:eastAsia="cs-CZ"/>
        </w:rPr>
        <w:t>dopravno-inžinierske údaje, výsledky celoštátneho sčítania dopravy v SR z roku 201</w:t>
      </w:r>
      <w:r w:rsidR="00EE11C1">
        <w:rPr>
          <w:rFonts w:cs="Arial"/>
          <w:bCs/>
          <w:sz w:val="20"/>
          <w:lang w:eastAsia="cs-CZ"/>
        </w:rPr>
        <w:t>2</w:t>
      </w:r>
      <w:r w:rsidRPr="00474B8E">
        <w:rPr>
          <w:rFonts w:cs="Arial"/>
          <w:bCs/>
          <w:sz w:val="20"/>
          <w:lang w:eastAsia="cs-CZ"/>
        </w:rPr>
        <w:t xml:space="preserve">, ktoré sú dostupné na </w:t>
      </w:r>
      <w:r w:rsidR="00EE11C1">
        <w:rPr>
          <w:rFonts w:cs="Arial"/>
          <w:bCs/>
          <w:sz w:val="20"/>
          <w:lang w:eastAsia="cs-CZ"/>
        </w:rPr>
        <w:t xml:space="preserve">webe </w:t>
      </w:r>
      <w:r w:rsidRPr="00474B8E">
        <w:rPr>
          <w:rFonts w:cs="Arial"/>
          <w:bCs/>
          <w:sz w:val="20"/>
          <w:lang w:eastAsia="cs-CZ"/>
        </w:rPr>
        <w:t>SSC</w:t>
      </w:r>
      <w:r w:rsidR="00EE11C1">
        <w:rPr>
          <w:rFonts w:cs="Arial"/>
          <w:bCs/>
          <w:sz w:val="20"/>
          <w:lang w:eastAsia="cs-CZ"/>
        </w:rPr>
        <w:t xml:space="preserve"> (link: </w:t>
      </w:r>
      <w:r w:rsidR="00EE11C1" w:rsidRPr="00EE11C1">
        <w:rPr>
          <w:rFonts w:cs="Arial"/>
          <w:bCs/>
          <w:sz w:val="20"/>
          <w:lang w:eastAsia="cs-CZ"/>
        </w:rPr>
        <w:t>https://www.ssc.sk/sk/cinnosti/rozvoj-cestnej-siete/dopravne-inzinierstvo/celostatne-scitanie-dopravy-v-roku-2022-a-2023.ssc</w:t>
      </w:r>
      <w:r w:rsidR="00EE11C1">
        <w:rPr>
          <w:rFonts w:cs="Arial"/>
          <w:bCs/>
          <w:sz w:val="20"/>
          <w:lang w:eastAsia="cs-CZ"/>
        </w:rPr>
        <w:t>)</w:t>
      </w:r>
    </w:p>
    <w:p w14:paraId="2E5CC3C7" w14:textId="4EEB65E6" w:rsidR="00370047" w:rsidRPr="00474B8E" w:rsidRDefault="00370047" w:rsidP="0073572D">
      <w:pPr>
        <w:pStyle w:val="00-05"/>
        <w:numPr>
          <w:ilvl w:val="0"/>
          <w:numId w:val="11"/>
        </w:numPr>
        <w:ind w:hanging="436"/>
        <w:rPr>
          <w:sz w:val="20"/>
        </w:rPr>
      </w:pPr>
      <w:r w:rsidRPr="00474B8E">
        <w:rPr>
          <w:sz w:val="20"/>
        </w:rPr>
        <w:t>zabezpečiť dopravný prieskum v rozsahu potrebnom pre kalibráciu dopravného modelu</w:t>
      </w:r>
      <w:r w:rsidR="002B31C0">
        <w:rPr>
          <w:sz w:val="20"/>
        </w:rPr>
        <w:t xml:space="preserve"> na súčasný stav</w:t>
      </w:r>
      <w:r w:rsidRPr="00474B8E">
        <w:rPr>
          <w:sz w:val="20"/>
        </w:rPr>
        <w:t>, jeho výsledky budú uvedené v správe k dopravno-inžinierskym údajom,</w:t>
      </w:r>
    </w:p>
    <w:p w14:paraId="37CF7D83" w14:textId="65218CA6" w:rsidR="00370047" w:rsidRPr="00474B8E" w:rsidRDefault="00370047" w:rsidP="0073572D">
      <w:pPr>
        <w:pStyle w:val="00-05"/>
        <w:numPr>
          <w:ilvl w:val="0"/>
          <w:numId w:val="11"/>
        </w:numPr>
        <w:ind w:hanging="436"/>
        <w:rPr>
          <w:sz w:val="20"/>
        </w:rPr>
      </w:pPr>
      <w:r w:rsidRPr="00474B8E">
        <w:rPr>
          <w:sz w:val="20"/>
        </w:rPr>
        <w:t xml:space="preserve">dopravný model bude unimodálny s dopravnou prognózou na predpokladaný rok sprevádzkovania diela </w:t>
      </w:r>
      <w:r w:rsidR="00EE11C1">
        <w:rPr>
          <w:sz w:val="20"/>
        </w:rPr>
        <w:t> a výhľadové roky na 10, 20 a 30 rokov od sprevádzkovania</w:t>
      </w:r>
      <w:r w:rsidRPr="00474B8E">
        <w:rPr>
          <w:sz w:val="20"/>
        </w:rPr>
        <w:t>,</w:t>
      </w:r>
    </w:p>
    <w:p w14:paraId="2E0EEAB9" w14:textId="77777777" w:rsidR="00370047" w:rsidRPr="00474B8E" w:rsidRDefault="00370047" w:rsidP="0073572D">
      <w:pPr>
        <w:pStyle w:val="00-05"/>
        <w:numPr>
          <w:ilvl w:val="0"/>
          <w:numId w:val="11"/>
        </w:numPr>
        <w:ind w:hanging="436"/>
        <w:rPr>
          <w:sz w:val="20"/>
        </w:rPr>
      </w:pPr>
      <w:r w:rsidRPr="00474B8E">
        <w:rPr>
          <w:sz w:val="20"/>
        </w:rPr>
        <w:t>dopravný model musí byť spracovaný v dopravno-inžinierskom softvéri, ktorý je kompatibilný s prostredím Národného dopravného modelu SR,</w:t>
      </w:r>
    </w:p>
    <w:p w14:paraId="0D4F96C6" w14:textId="77777777" w:rsidR="00370047" w:rsidRPr="00474B8E" w:rsidRDefault="00370047" w:rsidP="0073572D">
      <w:pPr>
        <w:pStyle w:val="00-05"/>
        <w:numPr>
          <w:ilvl w:val="0"/>
          <w:numId w:val="11"/>
        </w:numPr>
        <w:ind w:hanging="436"/>
        <w:rPr>
          <w:sz w:val="20"/>
        </w:rPr>
      </w:pPr>
      <w:r w:rsidRPr="00474B8E">
        <w:rPr>
          <w:sz w:val="20"/>
        </w:rPr>
        <w:t xml:space="preserve">dopravný model musí byť spracovaný v zmysle  </w:t>
      </w:r>
      <w:r w:rsidRPr="00474B8E">
        <w:rPr>
          <w:i/>
          <w:sz w:val="20"/>
        </w:rPr>
        <w:t xml:space="preserve">Metodiky dopravného modelovania a dopravných prognóz </w:t>
      </w:r>
      <w:r w:rsidRPr="00474B8E">
        <w:rPr>
          <w:sz w:val="20"/>
        </w:rPr>
        <w:t>(</w:t>
      </w:r>
      <w:hyperlink r:id="rId9" w:history="1">
        <w:r w:rsidRPr="00474B8E">
          <w:rPr>
            <w:rStyle w:val="Hypertextovprepojenie"/>
            <w:rFonts w:eastAsia="Calibri"/>
            <w:sz w:val="20"/>
          </w:rPr>
          <w:t>https://www.mindop.sk/ministerstvo-1/doprava-3/dopravne-modelovanie/metodika-dopravneho-modelovania-a-dopravnych-prognoz</w:t>
        </w:r>
      </w:hyperlink>
      <w:r w:rsidRPr="00474B8E">
        <w:rPr>
          <w:sz w:val="20"/>
        </w:rPr>
        <w:t>),</w:t>
      </w:r>
    </w:p>
    <w:p w14:paraId="4157DC0F" w14:textId="77777777" w:rsidR="00370047" w:rsidRPr="00474B8E" w:rsidRDefault="00370047" w:rsidP="0073572D">
      <w:pPr>
        <w:pStyle w:val="00-05"/>
        <w:numPr>
          <w:ilvl w:val="0"/>
          <w:numId w:val="11"/>
        </w:numPr>
        <w:ind w:hanging="436"/>
        <w:rPr>
          <w:sz w:val="20"/>
        </w:rPr>
      </w:pPr>
      <w:r w:rsidRPr="00474B8E">
        <w:rPr>
          <w:sz w:val="20"/>
        </w:rPr>
        <w:t>metodický postup, vstupné údaje, kalibrácia a validácia budú zhrnuté v sprievodnej správe k dopravno-inžinierskym údajom,</w:t>
      </w:r>
    </w:p>
    <w:p w14:paraId="79EBB97F" w14:textId="06C12CD1" w:rsidR="00370047" w:rsidRPr="00971664" w:rsidRDefault="00370047" w:rsidP="00971664">
      <w:pPr>
        <w:pStyle w:val="00-05"/>
        <w:numPr>
          <w:ilvl w:val="0"/>
          <w:numId w:val="11"/>
        </w:numPr>
        <w:ind w:hanging="436"/>
        <w:rPr>
          <w:sz w:val="20"/>
        </w:rPr>
      </w:pPr>
      <w:r w:rsidRPr="00474B8E">
        <w:rPr>
          <w:sz w:val="20"/>
        </w:rPr>
        <w:lastRenderedPageBreak/>
        <w:t>výstupy dopravného modelu musia byť kompatibilné so vstupmi potrebnými do spracovania analýzy nákladov a výnosov.</w:t>
      </w:r>
    </w:p>
    <w:p w14:paraId="77621925" w14:textId="6078A79D" w:rsidR="00474B8E" w:rsidRPr="00F1674E" w:rsidRDefault="00370047" w:rsidP="00F1674E">
      <w:pPr>
        <w:rPr>
          <w:sz w:val="20"/>
          <w:szCs w:val="20"/>
        </w:rPr>
      </w:pPr>
      <w:r w:rsidRPr="00474B8E">
        <w:rPr>
          <w:sz w:val="20"/>
          <w:szCs w:val="20"/>
        </w:rPr>
        <w:t>Pre návrh križovatiek si zhotoviteľ dokumentácie zabezpečí príslušný dopravný prieskum v danom území. V </w:t>
      </w:r>
      <w:r w:rsidR="00AE4024">
        <w:rPr>
          <w:sz w:val="20"/>
          <w:szCs w:val="20"/>
        </w:rPr>
        <w:t>PS</w:t>
      </w:r>
      <w:r w:rsidR="00AE4024" w:rsidRPr="00474B8E">
        <w:rPr>
          <w:sz w:val="20"/>
          <w:szCs w:val="20"/>
        </w:rPr>
        <w:t xml:space="preserve"> </w:t>
      </w:r>
      <w:r w:rsidRPr="00474B8E">
        <w:rPr>
          <w:sz w:val="20"/>
          <w:szCs w:val="20"/>
        </w:rPr>
        <w:t>sa vyžaduje aktualizovať dopravno-inžinierske údaje v potrebnom rozsahu</w:t>
      </w:r>
      <w:r w:rsidR="002B31C0">
        <w:rPr>
          <w:sz w:val="20"/>
          <w:szCs w:val="20"/>
        </w:rPr>
        <w:t>.</w:t>
      </w:r>
      <w:r w:rsidR="00142C84">
        <w:rPr>
          <w:sz w:val="20"/>
          <w:szCs w:val="20"/>
        </w:rPr>
        <w:t xml:space="preserve"> </w:t>
      </w:r>
      <w:r w:rsidRPr="00474B8E">
        <w:rPr>
          <w:sz w:val="20"/>
          <w:szCs w:val="20"/>
        </w:rPr>
        <w:t>Výsledky z celoštátneho sčítania dopravy si zhotoviteľ zabezpečí na vlastné náklady</w:t>
      </w:r>
      <w:r w:rsidRPr="00142C84">
        <w:rPr>
          <w:sz w:val="20"/>
          <w:szCs w:val="20"/>
        </w:rPr>
        <w:t xml:space="preserve">. </w:t>
      </w:r>
    </w:p>
    <w:p w14:paraId="5743675C" w14:textId="650B239D" w:rsidR="00F24AAC" w:rsidRDefault="00F24AAC" w:rsidP="00F24AAC">
      <w:pPr>
        <w:pStyle w:val="Nadpis3"/>
      </w:pPr>
      <w:r>
        <w:t>3.4</w:t>
      </w:r>
      <w:r>
        <w:tab/>
        <w:t>Ostatné známe podklady a informácie</w:t>
      </w:r>
    </w:p>
    <w:p w14:paraId="4FE10738" w14:textId="5013BA41" w:rsidR="00F24AAC" w:rsidRPr="00474B8E" w:rsidRDefault="00F24AAC" w:rsidP="00F24AAC">
      <w:pPr>
        <w:rPr>
          <w:sz w:val="20"/>
          <w:szCs w:val="20"/>
        </w:rPr>
      </w:pPr>
      <w:r w:rsidRPr="00474B8E">
        <w:rPr>
          <w:sz w:val="20"/>
          <w:szCs w:val="20"/>
        </w:rPr>
        <w:t xml:space="preserve">S umiestnením stavby počíta aj územný plán vyššieho územného celku </w:t>
      </w:r>
      <w:r w:rsidR="007E0E7F" w:rsidRPr="00474B8E">
        <w:rPr>
          <w:sz w:val="20"/>
          <w:szCs w:val="20"/>
        </w:rPr>
        <w:t>Bratislavského</w:t>
      </w:r>
      <w:r w:rsidR="007F7A78" w:rsidRPr="00474B8E">
        <w:rPr>
          <w:sz w:val="20"/>
          <w:szCs w:val="20"/>
        </w:rPr>
        <w:t xml:space="preserve"> </w:t>
      </w:r>
      <w:r w:rsidRPr="00474B8E">
        <w:rPr>
          <w:sz w:val="20"/>
          <w:szCs w:val="20"/>
        </w:rPr>
        <w:t>samosprávneho kraja a územnoplánovacia dokumentácia dotknutých miest a obcí.</w:t>
      </w:r>
    </w:p>
    <w:p w14:paraId="06DEBE2C" w14:textId="37CF16EF" w:rsidR="00685E49" w:rsidRPr="006967A2" w:rsidRDefault="007C0119" w:rsidP="0022673B">
      <w:pPr>
        <w:pStyle w:val="Nadpis2"/>
      </w:pPr>
      <w:r w:rsidRPr="006967A2">
        <w:t>4</w:t>
      </w:r>
      <w:r w:rsidR="0022673B" w:rsidRPr="006967A2">
        <w:t>.</w:t>
      </w:r>
      <w:r w:rsidR="0022673B" w:rsidRPr="006967A2">
        <w:tab/>
      </w:r>
      <w:r w:rsidR="00901431">
        <w:tab/>
      </w:r>
      <w:r w:rsidRPr="006967A2">
        <w:t>Požiadavky</w:t>
      </w:r>
    </w:p>
    <w:p w14:paraId="2A3254C2" w14:textId="77777777" w:rsidR="007C0119" w:rsidRPr="006967A2" w:rsidRDefault="007C0119" w:rsidP="0022673B">
      <w:pPr>
        <w:pStyle w:val="Nadpis3"/>
      </w:pPr>
      <w:r w:rsidRPr="006967A2">
        <w:t>4.1</w:t>
      </w:r>
      <w:r w:rsidR="0022673B" w:rsidRPr="006967A2">
        <w:tab/>
      </w:r>
      <w:r w:rsidRPr="006967A2">
        <w:t>Všeobecné požiadavky na vypracovanie dokumentácie</w:t>
      </w:r>
    </w:p>
    <w:p w14:paraId="67EA67D9" w14:textId="4CE3649E" w:rsidR="00727573" w:rsidRPr="00474B8E" w:rsidRDefault="00D244EA" w:rsidP="00631D56">
      <w:pPr>
        <w:pStyle w:val="00-10"/>
        <w:rPr>
          <w:sz w:val="20"/>
        </w:rPr>
      </w:pPr>
      <w:r w:rsidRPr="00474B8E">
        <w:rPr>
          <w:sz w:val="20"/>
        </w:rPr>
        <w:t>a)</w:t>
      </w:r>
      <w:r w:rsidRPr="00474B8E">
        <w:rPr>
          <w:sz w:val="20"/>
        </w:rPr>
        <w:tab/>
      </w:r>
      <w:r w:rsidR="00B53FC5" w:rsidRPr="00474B8E">
        <w:rPr>
          <w:sz w:val="20"/>
        </w:rPr>
        <w:t xml:space="preserve">obsah dokumentácie </w:t>
      </w:r>
      <w:r w:rsidR="00370047" w:rsidRPr="00474B8E">
        <w:rPr>
          <w:sz w:val="20"/>
        </w:rPr>
        <w:t>je daný prílohami č.1 – 13 k časti B.1 týchto súťažných podkladov</w:t>
      </w:r>
    </w:p>
    <w:p w14:paraId="5F396F31" w14:textId="0C2AF2A6" w:rsidR="00370047" w:rsidRPr="003B1C15" w:rsidRDefault="00370047" w:rsidP="0073572D">
      <w:pPr>
        <w:pStyle w:val="Odsekzoznamu"/>
        <w:numPr>
          <w:ilvl w:val="0"/>
          <w:numId w:val="12"/>
        </w:numPr>
        <w:tabs>
          <w:tab w:val="left" w:leader="dot" w:pos="284"/>
        </w:tabs>
        <w:spacing w:after="5"/>
        <w:ind w:left="2127" w:hanging="2127"/>
        <w:jc w:val="left"/>
        <w:rPr>
          <w:sz w:val="20"/>
          <w:szCs w:val="20"/>
        </w:rPr>
      </w:pPr>
      <w:r w:rsidRPr="00474B8E">
        <w:rPr>
          <w:b/>
          <w:sz w:val="20"/>
          <w:szCs w:val="20"/>
        </w:rPr>
        <w:t>prílohou č. 1</w:t>
      </w:r>
      <w:r w:rsidRPr="00474B8E">
        <w:rPr>
          <w:b/>
          <w:sz w:val="20"/>
          <w:szCs w:val="20"/>
        </w:rPr>
        <w:tab/>
      </w:r>
      <w:r w:rsidRPr="003B1C15">
        <w:rPr>
          <w:sz w:val="20"/>
          <w:szCs w:val="20"/>
        </w:rPr>
        <w:t xml:space="preserve">Podklady a požiadavky na vypracovanie dokumentácie stavebného zámeru (DSZ), </w:t>
      </w:r>
      <w:r w:rsidR="000E3893">
        <w:rPr>
          <w:sz w:val="20"/>
          <w:szCs w:val="20"/>
        </w:rPr>
        <w:t>P</w:t>
      </w:r>
      <w:r w:rsidR="00F25CFB">
        <w:rPr>
          <w:sz w:val="20"/>
          <w:szCs w:val="20"/>
        </w:rPr>
        <w:t>rojekt</w:t>
      </w:r>
      <w:r w:rsidR="000469C9">
        <w:rPr>
          <w:sz w:val="20"/>
          <w:szCs w:val="20"/>
        </w:rPr>
        <w:t>u</w:t>
      </w:r>
      <w:r w:rsidR="00F25CFB">
        <w:rPr>
          <w:sz w:val="20"/>
          <w:szCs w:val="20"/>
        </w:rPr>
        <w:t xml:space="preserve"> stavby </w:t>
      </w:r>
      <w:r w:rsidR="000E3893">
        <w:rPr>
          <w:sz w:val="20"/>
          <w:szCs w:val="20"/>
        </w:rPr>
        <w:t>(</w:t>
      </w:r>
      <w:r w:rsidR="00AE4024">
        <w:rPr>
          <w:sz w:val="20"/>
          <w:szCs w:val="20"/>
        </w:rPr>
        <w:t>PS)</w:t>
      </w:r>
      <w:r w:rsidR="00A5334A" w:rsidRPr="003B1C15">
        <w:rPr>
          <w:sz w:val="20"/>
          <w:szCs w:val="20"/>
        </w:rPr>
        <w:t>,</w:t>
      </w:r>
      <w:r w:rsidRPr="003B1C15">
        <w:rPr>
          <w:sz w:val="20"/>
          <w:szCs w:val="20"/>
        </w:rPr>
        <w:t xml:space="preserve"> </w:t>
      </w:r>
      <w:r w:rsidR="00A5334A" w:rsidRPr="003B1C15">
        <w:rPr>
          <w:sz w:val="20"/>
          <w:szCs w:val="20"/>
        </w:rPr>
        <w:t>O</w:t>
      </w:r>
      <w:r w:rsidRPr="003B1C15">
        <w:rPr>
          <w:sz w:val="20"/>
          <w:szCs w:val="20"/>
        </w:rPr>
        <w:t>známeni</w:t>
      </w:r>
      <w:r w:rsidR="003733C3">
        <w:rPr>
          <w:sz w:val="20"/>
          <w:szCs w:val="20"/>
        </w:rPr>
        <w:t>a</w:t>
      </w:r>
      <w:r w:rsidRPr="003B1C15">
        <w:rPr>
          <w:sz w:val="20"/>
          <w:szCs w:val="20"/>
        </w:rPr>
        <w:t xml:space="preserve"> o zmene navrhovanej činnosti </w:t>
      </w:r>
      <w:r w:rsidR="00BC4D3A" w:rsidRPr="003B1C15">
        <w:rPr>
          <w:sz w:val="20"/>
          <w:szCs w:val="20"/>
        </w:rPr>
        <w:t xml:space="preserve">po </w:t>
      </w:r>
      <w:r w:rsidR="00AE4024">
        <w:rPr>
          <w:sz w:val="20"/>
          <w:szCs w:val="20"/>
        </w:rPr>
        <w:t>PS</w:t>
      </w:r>
      <w:r w:rsidRPr="003B1C15">
        <w:rPr>
          <w:sz w:val="20"/>
          <w:szCs w:val="20"/>
        </w:rPr>
        <w:t>(</w:t>
      </w:r>
      <w:r w:rsidR="00954BBE">
        <w:rPr>
          <w:sz w:val="20"/>
          <w:szCs w:val="20"/>
        </w:rPr>
        <w:t xml:space="preserve">Oznámenia </w:t>
      </w:r>
      <w:r w:rsidRPr="003B1C15">
        <w:rPr>
          <w:sz w:val="20"/>
          <w:szCs w:val="20"/>
        </w:rPr>
        <w:t>8a)</w:t>
      </w:r>
      <w:r w:rsidR="00A5334A" w:rsidRPr="003B1C15">
        <w:rPr>
          <w:sz w:val="20"/>
          <w:szCs w:val="20"/>
        </w:rPr>
        <w:t xml:space="preserve"> a </w:t>
      </w:r>
      <w:r w:rsidR="003733C3">
        <w:rPr>
          <w:sz w:val="20"/>
          <w:szCs w:val="20"/>
        </w:rPr>
        <w:t>auditu bezpečnosti pozemnej komunikácie stavby</w:t>
      </w:r>
    </w:p>
    <w:p w14:paraId="396B9161" w14:textId="77777777"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2</w:t>
      </w:r>
      <w:r w:rsidRPr="003B1C15">
        <w:rPr>
          <w:sz w:val="20"/>
          <w:szCs w:val="20"/>
        </w:rPr>
        <w:t xml:space="preserve"> </w:t>
      </w:r>
      <w:r w:rsidRPr="003B1C15">
        <w:rPr>
          <w:sz w:val="20"/>
          <w:szCs w:val="20"/>
        </w:rPr>
        <w:tab/>
        <w:t>Základné náležitosti dokumentácie stavebného zámeru (DSZ)</w:t>
      </w:r>
    </w:p>
    <w:p w14:paraId="6EB511A6" w14:textId="0CCD0250"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3</w:t>
      </w:r>
      <w:r w:rsidRPr="003B1C15">
        <w:rPr>
          <w:sz w:val="20"/>
          <w:szCs w:val="20"/>
        </w:rPr>
        <w:t xml:space="preserve"> </w:t>
      </w:r>
      <w:r w:rsidRPr="003B1C15">
        <w:rPr>
          <w:sz w:val="20"/>
          <w:szCs w:val="20"/>
        </w:rPr>
        <w:tab/>
        <w:t xml:space="preserve">Základné náležitosti </w:t>
      </w:r>
      <w:r w:rsidR="000E3893">
        <w:rPr>
          <w:sz w:val="20"/>
          <w:szCs w:val="20"/>
        </w:rPr>
        <w:t>P</w:t>
      </w:r>
      <w:r w:rsidR="00F25CFB">
        <w:rPr>
          <w:sz w:val="20"/>
          <w:szCs w:val="20"/>
        </w:rPr>
        <w:t>rojektu stavby</w:t>
      </w:r>
      <w:r w:rsidR="000E3893">
        <w:rPr>
          <w:sz w:val="20"/>
          <w:szCs w:val="20"/>
        </w:rPr>
        <w:t xml:space="preserve"> (</w:t>
      </w:r>
      <w:r w:rsidR="00AE4024">
        <w:rPr>
          <w:sz w:val="20"/>
          <w:szCs w:val="20"/>
        </w:rPr>
        <w:t>PS)</w:t>
      </w:r>
      <w:r w:rsidR="00F25CFB">
        <w:rPr>
          <w:sz w:val="20"/>
          <w:szCs w:val="20"/>
        </w:rPr>
        <w:t xml:space="preserve"> </w:t>
      </w:r>
    </w:p>
    <w:p w14:paraId="3372FE39" w14:textId="2FDE6C30"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prílohou č. 4</w:t>
      </w:r>
      <w:r w:rsidRPr="003B1C15">
        <w:rPr>
          <w:b/>
          <w:sz w:val="20"/>
          <w:szCs w:val="20"/>
        </w:rPr>
        <w:tab/>
      </w:r>
      <w:r w:rsidRPr="003B1C15">
        <w:rPr>
          <w:sz w:val="20"/>
          <w:szCs w:val="20"/>
        </w:rPr>
        <w:t>Základné náležitosti pre Oznámenie o zmene navrhovane</w:t>
      </w:r>
      <w:r w:rsidR="003B1C15">
        <w:rPr>
          <w:sz w:val="20"/>
          <w:szCs w:val="20"/>
        </w:rPr>
        <w:t>j činnosti (8a)</w:t>
      </w:r>
      <w:r w:rsidR="001949F3">
        <w:rPr>
          <w:sz w:val="20"/>
          <w:szCs w:val="20"/>
        </w:rPr>
        <w:t xml:space="preserve"> </w:t>
      </w:r>
    </w:p>
    <w:p w14:paraId="5D8FA05B" w14:textId="67972715" w:rsidR="00370047" w:rsidRDefault="00370047" w:rsidP="00E4624D">
      <w:pPr>
        <w:pStyle w:val="Odsekzoznamu"/>
        <w:numPr>
          <w:ilvl w:val="0"/>
          <w:numId w:val="12"/>
        </w:numPr>
        <w:spacing w:after="5" w:line="268" w:lineRule="auto"/>
        <w:ind w:left="284" w:hanging="284"/>
        <w:rPr>
          <w:sz w:val="20"/>
          <w:szCs w:val="20"/>
        </w:rPr>
      </w:pPr>
      <w:r w:rsidRPr="003B1C15">
        <w:rPr>
          <w:b/>
          <w:sz w:val="20"/>
          <w:szCs w:val="20"/>
        </w:rPr>
        <w:t>prílohou č. 5</w:t>
      </w:r>
      <w:r w:rsidR="00E4624D">
        <w:rPr>
          <w:b/>
          <w:sz w:val="20"/>
          <w:szCs w:val="20"/>
        </w:rPr>
        <w:t xml:space="preserve"> </w:t>
      </w:r>
      <w:r w:rsidRPr="003B1C15">
        <w:rPr>
          <w:b/>
          <w:sz w:val="20"/>
          <w:szCs w:val="20"/>
        </w:rPr>
        <w:tab/>
      </w:r>
      <w:r w:rsidR="00E4624D" w:rsidRPr="00E4624D">
        <w:rPr>
          <w:sz w:val="20"/>
          <w:szCs w:val="20"/>
        </w:rPr>
        <w:t xml:space="preserve">Základné náležitosti - </w:t>
      </w:r>
      <w:r w:rsidR="00945F69">
        <w:rPr>
          <w:sz w:val="20"/>
          <w:szCs w:val="20"/>
        </w:rPr>
        <w:t>A</w:t>
      </w:r>
      <w:r w:rsidR="00945F69" w:rsidRPr="00E4624D">
        <w:rPr>
          <w:sz w:val="20"/>
          <w:szCs w:val="20"/>
        </w:rPr>
        <w:t>udit</w:t>
      </w:r>
      <w:r w:rsidR="00945F69">
        <w:rPr>
          <w:sz w:val="20"/>
          <w:szCs w:val="20"/>
        </w:rPr>
        <w:t xml:space="preserve"> bezpečnosti pozemnej komunikácie</w:t>
      </w:r>
    </w:p>
    <w:p w14:paraId="68987266" w14:textId="4797C4F7" w:rsidR="00E4624D" w:rsidRPr="00E4624D" w:rsidRDefault="00E4624D" w:rsidP="00E4624D">
      <w:pPr>
        <w:pStyle w:val="Odsekzoznamu"/>
        <w:numPr>
          <w:ilvl w:val="0"/>
          <w:numId w:val="12"/>
        </w:numPr>
        <w:spacing w:after="5" w:line="268" w:lineRule="auto"/>
        <w:ind w:left="284" w:hanging="284"/>
        <w:rPr>
          <w:sz w:val="20"/>
          <w:szCs w:val="20"/>
        </w:rPr>
      </w:pPr>
      <w:r w:rsidRPr="00E4624D">
        <w:rPr>
          <w:b/>
          <w:sz w:val="20"/>
          <w:szCs w:val="20"/>
        </w:rPr>
        <w:t>prílohou č. 6</w:t>
      </w:r>
      <w:r w:rsidRPr="00E4624D">
        <w:rPr>
          <w:sz w:val="20"/>
          <w:szCs w:val="20"/>
        </w:rPr>
        <w:tab/>
      </w:r>
      <w:r w:rsidRPr="00E4624D">
        <w:rPr>
          <w:rFonts w:cs="Arial"/>
          <w:bCs/>
          <w:sz w:val="20"/>
          <w:szCs w:val="20"/>
          <w:lang w:eastAsia="cs-CZ"/>
        </w:rPr>
        <w:t>Požiadavky na spracovanie dokumentácie stavby</w:t>
      </w:r>
    </w:p>
    <w:p w14:paraId="1582018B" w14:textId="4CBD4641" w:rsidR="00E4624D" w:rsidRPr="003B1C15" w:rsidRDefault="00E4624D" w:rsidP="00E4624D">
      <w:pPr>
        <w:pStyle w:val="Odsekzoznamu"/>
        <w:numPr>
          <w:ilvl w:val="0"/>
          <w:numId w:val="12"/>
        </w:numPr>
        <w:spacing w:after="5" w:line="268" w:lineRule="auto"/>
        <w:ind w:left="284" w:hanging="284"/>
        <w:rPr>
          <w:sz w:val="20"/>
          <w:szCs w:val="20"/>
        </w:rPr>
      </w:pPr>
      <w:r w:rsidRPr="003B1C15">
        <w:rPr>
          <w:b/>
          <w:sz w:val="20"/>
          <w:szCs w:val="20"/>
        </w:rPr>
        <w:t>prílohou č. 7</w:t>
      </w:r>
      <w:r w:rsidRPr="003B1C15">
        <w:rPr>
          <w:b/>
          <w:sz w:val="20"/>
          <w:szCs w:val="20"/>
        </w:rPr>
        <w:tab/>
      </w:r>
      <w:r w:rsidRPr="003B1C15">
        <w:rPr>
          <w:sz w:val="20"/>
          <w:szCs w:val="20"/>
        </w:rPr>
        <w:t>Tabuľky pre časti G</w:t>
      </w:r>
      <w:r w:rsidR="00A73A75">
        <w:rPr>
          <w:sz w:val="20"/>
          <w:szCs w:val="20"/>
        </w:rPr>
        <w:t>2</w:t>
      </w:r>
      <w:r w:rsidRPr="003B1C15">
        <w:rPr>
          <w:sz w:val="20"/>
          <w:szCs w:val="20"/>
        </w:rPr>
        <w:t xml:space="preserve"> a</w:t>
      </w:r>
      <w:r w:rsidR="00A73A75">
        <w:rPr>
          <w:sz w:val="20"/>
          <w:szCs w:val="20"/>
        </w:rPr>
        <w:t> G3</w:t>
      </w:r>
    </w:p>
    <w:p w14:paraId="540B35D0" w14:textId="4CED5E8E" w:rsidR="00E4624D" w:rsidRP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8</w:t>
      </w:r>
      <w:r w:rsidRPr="003B1C15">
        <w:rPr>
          <w:sz w:val="20"/>
          <w:szCs w:val="20"/>
        </w:rPr>
        <w:tab/>
        <w:t>Požiadavky na technické a odborné predpok</w:t>
      </w:r>
      <w:r>
        <w:rPr>
          <w:sz w:val="20"/>
          <w:szCs w:val="20"/>
        </w:rPr>
        <w:t>lady spracovateľov dokumentácie</w:t>
      </w:r>
    </w:p>
    <w:p w14:paraId="4181365B" w14:textId="218C2ADF" w:rsid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9</w:t>
      </w:r>
      <w:r w:rsidRPr="003B1C15">
        <w:rPr>
          <w:b/>
          <w:sz w:val="20"/>
          <w:szCs w:val="20"/>
        </w:rPr>
        <w:tab/>
      </w:r>
      <w:r w:rsidRPr="003B1C15">
        <w:rPr>
          <w:sz w:val="20"/>
          <w:szCs w:val="20"/>
        </w:rPr>
        <w:t>Požiadavky na IG prieskum (</w:t>
      </w:r>
      <w:r>
        <w:rPr>
          <w:sz w:val="20"/>
          <w:szCs w:val="20"/>
        </w:rPr>
        <w:t>IGP) a hydrogeologický prieskum</w:t>
      </w:r>
    </w:p>
    <w:p w14:paraId="11B2A9D9" w14:textId="51C7FE44" w:rsidR="00E4624D" w:rsidRPr="003B1C15" w:rsidRDefault="00E4624D" w:rsidP="00E4624D">
      <w:pPr>
        <w:pStyle w:val="Odsekzoznamu"/>
        <w:numPr>
          <w:ilvl w:val="0"/>
          <w:numId w:val="12"/>
        </w:numPr>
        <w:spacing w:after="5" w:line="268" w:lineRule="auto"/>
        <w:ind w:left="284" w:hanging="284"/>
        <w:rPr>
          <w:sz w:val="20"/>
          <w:szCs w:val="20"/>
        </w:rPr>
      </w:pPr>
      <w:r w:rsidRPr="003B1C15">
        <w:rPr>
          <w:b/>
          <w:sz w:val="20"/>
          <w:szCs w:val="20"/>
        </w:rPr>
        <w:t>prílohou č. 1</w:t>
      </w:r>
      <w:r>
        <w:rPr>
          <w:b/>
          <w:sz w:val="20"/>
          <w:szCs w:val="20"/>
        </w:rPr>
        <w:t>0</w:t>
      </w:r>
      <w:r w:rsidRPr="003B1C15">
        <w:rPr>
          <w:b/>
          <w:sz w:val="20"/>
          <w:szCs w:val="20"/>
        </w:rPr>
        <w:tab/>
      </w:r>
      <w:r w:rsidRPr="003B1C15">
        <w:rPr>
          <w:sz w:val="20"/>
          <w:szCs w:val="20"/>
        </w:rPr>
        <w:t>Licenčná zmluva</w:t>
      </w:r>
    </w:p>
    <w:p w14:paraId="41968FAA" w14:textId="2464A4FC" w:rsidR="00370047" w:rsidRPr="00E4624D" w:rsidRDefault="00E4624D" w:rsidP="00E4624D">
      <w:pPr>
        <w:pStyle w:val="Odsekzoznamu"/>
        <w:numPr>
          <w:ilvl w:val="0"/>
          <w:numId w:val="12"/>
        </w:numPr>
        <w:spacing w:after="5" w:line="268" w:lineRule="auto"/>
        <w:ind w:left="284" w:hanging="284"/>
        <w:rPr>
          <w:sz w:val="20"/>
          <w:szCs w:val="20"/>
        </w:rPr>
      </w:pPr>
      <w:r w:rsidRPr="003B1C15">
        <w:rPr>
          <w:b/>
          <w:sz w:val="20"/>
          <w:szCs w:val="20"/>
        </w:rPr>
        <w:t xml:space="preserve">prílohou č. </w:t>
      </w:r>
      <w:r>
        <w:rPr>
          <w:b/>
          <w:sz w:val="20"/>
          <w:szCs w:val="20"/>
        </w:rPr>
        <w:t>11</w:t>
      </w:r>
      <w:r w:rsidRPr="003B1C15">
        <w:rPr>
          <w:b/>
          <w:sz w:val="20"/>
          <w:szCs w:val="20"/>
        </w:rPr>
        <w:tab/>
      </w:r>
      <w:r w:rsidRPr="003B1C15">
        <w:rPr>
          <w:sz w:val="20"/>
          <w:szCs w:val="20"/>
        </w:rPr>
        <w:t>Prehľadná situácia</w:t>
      </w:r>
    </w:p>
    <w:p w14:paraId="51225AEA" w14:textId="4AA693BE" w:rsidR="00370047" w:rsidRPr="003B1C15" w:rsidRDefault="00370047" w:rsidP="0073572D">
      <w:pPr>
        <w:pStyle w:val="Odsekzoznamu"/>
        <w:numPr>
          <w:ilvl w:val="0"/>
          <w:numId w:val="12"/>
        </w:numPr>
        <w:spacing w:after="5" w:line="268" w:lineRule="auto"/>
        <w:ind w:left="284" w:hanging="284"/>
        <w:rPr>
          <w:sz w:val="20"/>
          <w:szCs w:val="20"/>
        </w:rPr>
      </w:pPr>
      <w:r w:rsidRPr="003B1C15">
        <w:rPr>
          <w:b/>
          <w:sz w:val="20"/>
          <w:szCs w:val="20"/>
        </w:rPr>
        <w:t xml:space="preserve">prílohou č. </w:t>
      </w:r>
      <w:r w:rsidR="00E4624D">
        <w:rPr>
          <w:b/>
          <w:sz w:val="20"/>
          <w:szCs w:val="20"/>
        </w:rPr>
        <w:t>12</w:t>
      </w:r>
      <w:r w:rsidR="005A5430" w:rsidRPr="003B1C15">
        <w:rPr>
          <w:sz w:val="20"/>
          <w:szCs w:val="20"/>
        </w:rPr>
        <w:tab/>
        <w:t>Technické špecifikácie</w:t>
      </w:r>
    </w:p>
    <w:p w14:paraId="5EA27B2D" w14:textId="1212248D" w:rsidR="00242F6B" w:rsidRPr="00142C84" w:rsidRDefault="00D30639" w:rsidP="00A5334A">
      <w:pPr>
        <w:pStyle w:val="Odsekzoznamu"/>
        <w:numPr>
          <w:ilvl w:val="0"/>
          <w:numId w:val="12"/>
        </w:numPr>
        <w:spacing w:after="5" w:line="268" w:lineRule="auto"/>
        <w:ind w:left="284" w:hanging="284"/>
        <w:rPr>
          <w:sz w:val="20"/>
          <w:szCs w:val="20"/>
        </w:rPr>
      </w:pPr>
      <w:r w:rsidRPr="00142C84">
        <w:rPr>
          <w:rFonts w:cs="Arial"/>
          <w:b/>
          <w:bCs/>
          <w:sz w:val="20"/>
          <w:szCs w:val="20"/>
          <w:lang w:eastAsia="cs-CZ"/>
        </w:rPr>
        <w:t>prílohou č.</w:t>
      </w:r>
      <w:r w:rsidR="00E46455" w:rsidRPr="00142C84">
        <w:rPr>
          <w:rFonts w:cs="Arial"/>
          <w:b/>
          <w:bCs/>
          <w:sz w:val="20"/>
          <w:szCs w:val="20"/>
          <w:lang w:eastAsia="cs-CZ"/>
        </w:rPr>
        <w:t xml:space="preserve"> </w:t>
      </w:r>
      <w:r w:rsidR="00370047" w:rsidRPr="00142C84">
        <w:rPr>
          <w:rFonts w:cs="Arial"/>
          <w:b/>
          <w:bCs/>
          <w:sz w:val="20"/>
          <w:szCs w:val="20"/>
          <w:lang w:eastAsia="cs-CZ"/>
        </w:rPr>
        <w:t>1</w:t>
      </w:r>
      <w:r w:rsidR="00E4624D" w:rsidRPr="00142C84">
        <w:rPr>
          <w:rFonts w:cs="Arial"/>
          <w:b/>
          <w:bCs/>
          <w:sz w:val="20"/>
          <w:szCs w:val="20"/>
          <w:lang w:eastAsia="cs-CZ"/>
        </w:rPr>
        <w:t>3</w:t>
      </w:r>
      <w:r w:rsidRPr="00142C84">
        <w:rPr>
          <w:rFonts w:cs="Arial"/>
          <w:bCs/>
          <w:sz w:val="20"/>
          <w:szCs w:val="20"/>
          <w:lang w:eastAsia="cs-CZ"/>
        </w:rPr>
        <w:tab/>
      </w:r>
      <w:r w:rsidR="005A5430" w:rsidRPr="00142C84">
        <w:rPr>
          <w:sz w:val="20"/>
          <w:szCs w:val="20"/>
        </w:rPr>
        <w:t>Súvisiace podklady poskytnuté verejným obstarávateľom</w:t>
      </w:r>
    </w:p>
    <w:p w14:paraId="75A5322E" w14:textId="77777777" w:rsidR="00370047" w:rsidRPr="00474B8E" w:rsidRDefault="00370047" w:rsidP="00370047">
      <w:pPr>
        <w:pStyle w:val="00-10"/>
        <w:tabs>
          <w:tab w:val="left" w:pos="2268"/>
        </w:tabs>
        <w:ind w:left="0" w:firstLine="0"/>
        <w:rPr>
          <w:sz w:val="20"/>
        </w:rPr>
      </w:pPr>
    </w:p>
    <w:p w14:paraId="702AF8C2" w14:textId="7A818816" w:rsidR="00077D1D" w:rsidRPr="00474B8E" w:rsidRDefault="00BE01F7" w:rsidP="00727573">
      <w:pPr>
        <w:pStyle w:val="00-10"/>
        <w:rPr>
          <w:sz w:val="20"/>
        </w:rPr>
      </w:pPr>
      <w:r>
        <w:rPr>
          <w:sz w:val="20"/>
        </w:rPr>
        <w:t>a</w:t>
      </w:r>
      <w:r w:rsidR="00077D1D" w:rsidRPr="00474B8E">
        <w:rPr>
          <w:sz w:val="20"/>
        </w:rPr>
        <w:t>)</w:t>
      </w:r>
      <w:r w:rsidR="00077D1D" w:rsidRPr="00474B8E">
        <w:rPr>
          <w:sz w:val="20"/>
        </w:rPr>
        <w:tab/>
      </w:r>
      <w:r w:rsidR="00CF7551" w:rsidRPr="00474B8E">
        <w:rPr>
          <w:sz w:val="20"/>
        </w:rPr>
        <w:tab/>
        <w:t>riešenie stavby musí byť ekonomické ako z pohľadu realizácie, tak aj z pohľadu prevádzky a údržby a musí rešpektovať príslušné technické a právne predpisy a</w:t>
      </w:r>
      <w:r w:rsidR="001D3AF8" w:rsidRPr="00474B8E">
        <w:rPr>
          <w:sz w:val="20"/>
        </w:rPr>
        <w:t> </w:t>
      </w:r>
      <w:r w:rsidR="00CF7551" w:rsidRPr="00474B8E">
        <w:rPr>
          <w:sz w:val="20"/>
        </w:rPr>
        <w:t>normy</w:t>
      </w:r>
      <w:r w:rsidR="001D3AF8" w:rsidRPr="00474B8E">
        <w:rPr>
          <w:sz w:val="20"/>
        </w:rPr>
        <w:t xml:space="preserve"> </w:t>
      </w:r>
      <w:r w:rsidR="00AD1928" w:rsidRPr="00474B8E">
        <w:rPr>
          <w:sz w:val="20"/>
        </w:rPr>
        <w:t xml:space="preserve">platné ku dňu dodania dokumentácie </w:t>
      </w:r>
      <w:r w:rsidR="001D3AF8" w:rsidRPr="00474B8E">
        <w:rPr>
          <w:sz w:val="20"/>
        </w:rPr>
        <w:t>(napr. STN</w:t>
      </w:r>
      <w:r w:rsidR="00AD1928" w:rsidRPr="00474B8E">
        <w:rPr>
          <w:sz w:val="20"/>
        </w:rPr>
        <w:t>, TP,..</w:t>
      </w:r>
      <w:r w:rsidR="001D3AF8" w:rsidRPr="00474B8E">
        <w:rPr>
          <w:sz w:val="20"/>
        </w:rPr>
        <w:t>)</w:t>
      </w:r>
      <w:r w:rsidR="00CF7551" w:rsidRPr="00474B8E">
        <w:rPr>
          <w:sz w:val="20"/>
        </w:rPr>
        <w:t>, technické podmienky rezortu, Minimálne technické špecifikácie NDS (TeŠp 01 Cestné objekty, TeŠp 02 Mostné objekty, TeŠp 03 Objekty odvodnenia,</w:t>
      </w:r>
      <w:r w:rsidR="00916CA8" w:rsidRPr="00474B8E">
        <w:rPr>
          <w:sz w:val="20"/>
        </w:rPr>
        <w:t xml:space="preserve"> </w:t>
      </w:r>
      <w:r w:rsidR="00CF7551" w:rsidRPr="00474B8E">
        <w:rPr>
          <w:sz w:val="20"/>
        </w:rPr>
        <w:t>TeŠp 05 Ostatné objekty), a.s.</w:t>
      </w:r>
    </w:p>
    <w:p w14:paraId="7E54D6EB" w14:textId="72991C85" w:rsidR="008E29FA" w:rsidRPr="00474B8E" w:rsidRDefault="00427365" w:rsidP="009A750C">
      <w:pPr>
        <w:ind w:left="567" w:hanging="567"/>
        <w:rPr>
          <w:sz w:val="20"/>
          <w:szCs w:val="20"/>
        </w:rPr>
      </w:pPr>
      <w:r w:rsidRPr="00474B8E">
        <w:rPr>
          <w:sz w:val="20"/>
          <w:szCs w:val="20"/>
        </w:rPr>
        <w:t xml:space="preserve">b) </w:t>
      </w:r>
      <w:r w:rsidRPr="00474B8E">
        <w:rPr>
          <w:sz w:val="20"/>
          <w:szCs w:val="20"/>
        </w:rPr>
        <w:tab/>
        <w:t xml:space="preserve">riešenie stavby musí z pohľadu kybernetickej bezpečnosti spĺňať požiadavky vyplývajúce so zákona </w:t>
      </w:r>
      <w:r w:rsidR="00ED32F1">
        <w:rPr>
          <w:sz w:val="20"/>
          <w:szCs w:val="20"/>
        </w:rPr>
        <w:t xml:space="preserve">č. </w:t>
      </w:r>
      <w:r w:rsidRPr="00474B8E">
        <w:rPr>
          <w:sz w:val="20"/>
          <w:szCs w:val="20"/>
        </w:rPr>
        <w:t>69/2018 Z.</w:t>
      </w:r>
      <w:r w:rsidR="00ED32F1">
        <w:rPr>
          <w:sz w:val="20"/>
          <w:szCs w:val="20"/>
        </w:rPr>
        <w:t xml:space="preserve"> </w:t>
      </w:r>
      <w:r w:rsidRPr="00474B8E">
        <w:rPr>
          <w:sz w:val="20"/>
          <w:szCs w:val="20"/>
        </w:rPr>
        <w:t xml:space="preserve">z. a súvisiacej legislatívy. Pri návrhu v riešených stupňoch projektovej dokumentácie je potrebné zohľadniť najmä budúce požiadavky z pohľadu topológie sietí a systémov, napájania, objektovej bezpečnosti, priestorového usporiadania serverovní, redundancií atď. </w:t>
      </w:r>
    </w:p>
    <w:p w14:paraId="08CB1F96" w14:textId="0D3D7D5B" w:rsidR="00631D56" w:rsidRPr="00474B8E" w:rsidRDefault="00077D1D" w:rsidP="00142C84">
      <w:pPr>
        <w:pStyle w:val="00-10"/>
        <w:rPr>
          <w:sz w:val="20"/>
        </w:rPr>
      </w:pPr>
      <w:r w:rsidRPr="00474B8E">
        <w:rPr>
          <w:sz w:val="20"/>
        </w:rPr>
        <w:t>c)</w:t>
      </w:r>
      <w:r w:rsidRPr="00474B8E">
        <w:rPr>
          <w:sz w:val="20"/>
        </w:rPr>
        <w:tab/>
      </w:r>
      <w:r w:rsidR="00631D56" w:rsidRPr="00474B8E">
        <w:rPr>
          <w:sz w:val="20"/>
        </w:rPr>
        <w:t>dokumentácie musia byť v súlade s prílohami súťažných podkladov</w:t>
      </w:r>
      <w:r w:rsidR="00BC6D5F" w:rsidRPr="00474B8E">
        <w:rPr>
          <w:sz w:val="20"/>
        </w:rPr>
        <w:t xml:space="preserve"> </w:t>
      </w:r>
      <w:r w:rsidR="00631D56" w:rsidRPr="00474B8E">
        <w:rPr>
          <w:sz w:val="20"/>
        </w:rPr>
        <w:t>a</w:t>
      </w:r>
      <w:r w:rsidR="0088271F" w:rsidRPr="00474B8E">
        <w:rPr>
          <w:sz w:val="20"/>
        </w:rPr>
        <w:t> </w:t>
      </w:r>
      <w:r w:rsidR="00631D56" w:rsidRPr="00474B8E">
        <w:rPr>
          <w:sz w:val="20"/>
        </w:rPr>
        <w:t>budú</w:t>
      </w:r>
      <w:r w:rsidR="0088271F" w:rsidRPr="00474B8E">
        <w:rPr>
          <w:sz w:val="20"/>
        </w:rPr>
        <w:t xml:space="preserve"> </w:t>
      </w:r>
      <w:r w:rsidR="00142C84">
        <w:rPr>
          <w:sz w:val="20"/>
        </w:rPr>
        <w:t xml:space="preserve">vypracované </w:t>
      </w:r>
      <w:r w:rsidR="00631D56" w:rsidRPr="00474B8E">
        <w:rPr>
          <w:sz w:val="20"/>
        </w:rPr>
        <w:t xml:space="preserve">v takom rozsahu, že výkresová ako aj prislúchajúca textová časť dokumentácie bude dopracovaná do potrebných detailov pre vydanie </w:t>
      </w:r>
      <w:r w:rsidR="00D0043A" w:rsidRPr="00474B8E">
        <w:rPr>
          <w:sz w:val="20"/>
        </w:rPr>
        <w:t>územného rozhodnutia</w:t>
      </w:r>
      <w:r w:rsidR="00631D56" w:rsidRPr="00474B8E">
        <w:rPr>
          <w:sz w:val="20"/>
        </w:rPr>
        <w:t xml:space="preserve"> stavby, na stanovenie výkazov výmer, ako podklad pre ocenenie stavby</w:t>
      </w:r>
      <w:r w:rsidR="001B4491" w:rsidRPr="00474B8E">
        <w:rPr>
          <w:sz w:val="20"/>
        </w:rPr>
        <w:t>,</w:t>
      </w:r>
      <w:r w:rsidR="00D0043A" w:rsidRPr="00474B8E">
        <w:rPr>
          <w:sz w:val="20"/>
        </w:rPr>
        <w:t xml:space="preserve"> na stanovenie dočasných a trvalých záberov stavby ako podklad pre majetkovoprávne vysporiadanie stavby</w:t>
      </w:r>
    </w:p>
    <w:p w14:paraId="7387845F" w14:textId="76E80443" w:rsidR="00631D56" w:rsidRPr="00474B8E" w:rsidRDefault="00631D56" w:rsidP="00631D56">
      <w:pPr>
        <w:pStyle w:val="00-10"/>
        <w:rPr>
          <w:rFonts w:cs="Arial"/>
          <w:bCs/>
          <w:sz w:val="20"/>
          <w:lang w:eastAsia="cs-CZ"/>
        </w:rPr>
      </w:pPr>
      <w:r w:rsidRPr="00474B8E">
        <w:rPr>
          <w:sz w:val="20"/>
        </w:rPr>
        <w:t>d)</w:t>
      </w:r>
      <w:r w:rsidRPr="00474B8E">
        <w:rPr>
          <w:sz w:val="20"/>
        </w:rPr>
        <w:tab/>
      </w:r>
      <w:r w:rsidR="00472C4B" w:rsidRPr="00474B8E">
        <w:rPr>
          <w:sz w:val="20"/>
        </w:rPr>
        <w:t>Dokumentáciu</w:t>
      </w:r>
      <w:r w:rsidR="00675AFD" w:rsidRPr="00474B8E">
        <w:rPr>
          <w:sz w:val="20"/>
        </w:rPr>
        <w:t xml:space="preserve"> </w:t>
      </w:r>
      <w:r w:rsidRPr="00474B8E">
        <w:rPr>
          <w:sz w:val="20"/>
        </w:rPr>
        <w:t>stavebného zámeru verejnej práce spracovať p</w:t>
      </w:r>
      <w:r w:rsidR="009257E1" w:rsidRPr="00474B8E">
        <w:rPr>
          <w:sz w:val="20"/>
        </w:rPr>
        <w:t xml:space="preserve">odľa </w:t>
      </w:r>
      <w:r w:rsidR="006C0D5E" w:rsidRPr="00474B8E">
        <w:rPr>
          <w:sz w:val="20"/>
        </w:rPr>
        <w:t xml:space="preserve">vyhlášky </w:t>
      </w:r>
      <w:r w:rsidR="009257E1" w:rsidRPr="00474B8E">
        <w:rPr>
          <w:sz w:val="20"/>
        </w:rPr>
        <w:t>MV</w:t>
      </w:r>
      <w:r w:rsidRPr="00474B8E">
        <w:rPr>
          <w:sz w:val="20"/>
        </w:rPr>
        <w:t>R SR č. 83/2008 Z. z., ktorou sa vykonáva zákon č. 254/1998 Z.</w:t>
      </w:r>
      <w:r w:rsidR="00ED32F1">
        <w:rPr>
          <w:sz w:val="20"/>
        </w:rPr>
        <w:t xml:space="preserve"> </w:t>
      </w:r>
      <w:r w:rsidRPr="00474B8E">
        <w:rPr>
          <w:sz w:val="20"/>
        </w:rPr>
        <w:t>z. o verejných prácach v znení zákona č. 260/2007 Z. z. a Usmernenia MDPT SR OVRE k TP 03/2006 z 31.8.2009</w:t>
      </w:r>
      <w:r w:rsidRPr="00474B8E">
        <w:rPr>
          <w:rFonts w:cs="Arial"/>
          <w:bCs/>
          <w:sz w:val="20"/>
          <w:lang w:eastAsia="cs-CZ"/>
        </w:rPr>
        <w:t>,</w:t>
      </w:r>
    </w:p>
    <w:p w14:paraId="30EE2A45" w14:textId="4B1C9F42" w:rsidR="00A33AE7" w:rsidRPr="00474B8E" w:rsidRDefault="00A33AE7" w:rsidP="00A33AE7">
      <w:pPr>
        <w:pStyle w:val="00-10"/>
        <w:rPr>
          <w:sz w:val="20"/>
        </w:rPr>
      </w:pPr>
      <w:r w:rsidRPr="00474B8E">
        <w:rPr>
          <w:rFonts w:cs="Arial"/>
          <w:bCs/>
          <w:sz w:val="20"/>
          <w:lang w:eastAsia="cs-CZ"/>
        </w:rPr>
        <w:t>e)</w:t>
      </w:r>
      <w:r w:rsidRPr="00474B8E">
        <w:rPr>
          <w:rFonts w:cs="Arial"/>
          <w:bCs/>
          <w:sz w:val="20"/>
          <w:lang w:eastAsia="cs-CZ"/>
        </w:rPr>
        <w:tab/>
        <w:t xml:space="preserve">vypracovanie oznámenia o zmene navrhovanej činnosti podľa prílohy </w:t>
      </w:r>
      <w:r w:rsidR="00ED32F1">
        <w:rPr>
          <w:rFonts w:cs="Arial"/>
          <w:bCs/>
          <w:sz w:val="20"/>
          <w:lang w:eastAsia="cs-CZ"/>
        </w:rPr>
        <w:t xml:space="preserve">č. </w:t>
      </w:r>
      <w:r w:rsidRPr="00474B8E">
        <w:rPr>
          <w:rFonts w:cs="Arial"/>
          <w:bCs/>
          <w:sz w:val="20"/>
          <w:lang w:eastAsia="cs-CZ"/>
        </w:rPr>
        <w:t>8a zákona č. 24/2006 Z.</w:t>
      </w:r>
      <w:r w:rsidR="00ED32F1">
        <w:rPr>
          <w:rFonts w:cs="Arial"/>
          <w:bCs/>
          <w:sz w:val="20"/>
          <w:lang w:eastAsia="cs-CZ"/>
        </w:rPr>
        <w:t xml:space="preserve"> </w:t>
      </w:r>
      <w:r w:rsidRPr="00474B8E">
        <w:rPr>
          <w:rFonts w:cs="Arial"/>
          <w:bCs/>
          <w:sz w:val="20"/>
          <w:lang w:eastAsia="cs-CZ"/>
        </w:rPr>
        <w:t xml:space="preserve">z. o posudzovaní vplyvov na životné prostredie </w:t>
      </w:r>
      <w:r w:rsidR="00ED32F1">
        <w:rPr>
          <w:rFonts w:cs="Arial"/>
          <w:bCs/>
          <w:sz w:val="20"/>
          <w:lang w:eastAsia="cs-CZ"/>
        </w:rPr>
        <w:t xml:space="preserve">a o zmene a doplnení niektorých zákonov </w:t>
      </w:r>
      <w:r w:rsidRPr="00474B8E">
        <w:rPr>
          <w:rFonts w:cs="Arial"/>
          <w:bCs/>
          <w:sz w:val="20"/>
          <w:lang w:eastAsia="cs-CZ"/>
        </w:rPr>
        <w:t xml:space="preserve">a prílohy č. </w:t>
      </w:r>
      <w:r w:rsidR="00A5334A">
        <w:rPr>
          <w:sz w:val="20"/>
        </w:rPr>
        <w:t>4</w:t>
      </w:r>
      <w:r w:rsidR="00E2424E" w:rsidRPr="00474B8E">
        <w:rPr>
          <w:sz w:val="20"/>
        </w:rPr>
        <w:t xml:space="preserve"> </w:t>
      </w:r>
      <w:r w:rsidRPr="00474B8E">
        <w:rPr>
          <w:sz w:val="20"/>
        </w:rPr>
        <w:t>súťažných podkladov,</w:t>
      </w:r>
    </w:p>
    <w:p w14:paraId="3BD8795A" w14:textId="5AD57E02" w:rsidR="00077D1D" w:rsidRPr="00474B8E" w:rsidRDefault="00BE01F7" w:rsidP="00037AC3">
      <w:pPr>
        <w:pStyle w:val="00-10"/>
        <w:tabs>
          <w:tab w:val="clear" w:pos="9639"/>
        </w:tabs>
        <w:rPr>
          <w:sz w:val="20"/>
        </w:rPr>
      </w:pPr>
      <w:r>
        <w:rPr>
          <w:sz w:val="20"/>
        </w:rPr>
        <w:t>f</w:t>
      </w:r>
      <w:r w:rsidR="00077D1D" w:rsidRPr="00474B8E">
        <w:rPr>
          <w:sz w:val="20"/>
        </w:rPr>
        <w:t>)</w:t>
      </w:r>
      <w:r w:rsidR="00077D1D" w:rsidRPr="00474B8E">
        <w:rPr>
          <w:sz w:val="20"/>
        </w:rPr>
        <w:tab/>
      </w:r>
      <w:r w:rsidR="006C0D5E" w:rsidRPr="00474B8E">
        <w:rPr>
          <w:rFonts w:cs="Arial"/>
          <w:bCs/>
          <w:sz w:val="20"/>
        </w:rPr>
        <w:t>stavbu navrhnúť podľa ustanovení zákona č. 17/1992 Zb. o životnom prostredí v znení neskorších predpisov, zákona č. 24/2006 Z. z. o posudzovaní vplyvov na životné prostredie v znení neskorších predpisov</w:t>
      </w:r>
      <w:r w:rsidR="00E2424E" w:rsidRPr="00474B8E">
        <w:rPr>
          <w:rFonts w:cs="Arial"/>
          <w:bCs/>
          <w:sz w:val="20"/>
        </w:rPr>
        <w:t>,</w:t>
      </w:r>
      <w:r w:rsidR="006C0D5E" w:rsidRPr="00474B8E">
        <w:rPr>
          <w:rFonts w:cs="Arial"/>
          <w:bCs/>
          <w:sz w:val="20"/>
        </w:rPr>
        <w:t> zákona č. 543/2002 Z. z. o ochrane prírody a krajiny v znení neskorších predpisov</w:t>
      </w:r>
      <w:r w:rsidR="00E2424E" w:rsidRPr="00474B8E">
        <w:rPr>
          <w:rFonts w:cs="Arial"/>
          <w:bCs/>
          <w:sz w:val="20"/>
        </w:rPr>
        <w:t xml:space="preserve"> a zákona č.</w:t>
      </w:r>
      <w:r w:rsidR="00ED32F1">
        <w:rPr>
          <w:rFonts w:cs="Arial"/>
          <w:bCs/>
          <w:sz w:val="20"/>
        </w:rPr>
        <w:t xml:space="preserve"> </w:t>
      </w:r>
      <w:r w:rsidR="00E2424E" w:rsidRPr="00474B8E">
        <w:rPr>
          <w:rFonts w:cs="Arial"/>
          <w:bCs/>
          <w:sz w:val="20"/>
        </w:rPr>
        <w:t>364/2004 Z.</w:t>
      </w:r>
      <w:r w:rsidR="00ED32F1">
        <w:rPr>
          <w:rFonts w:cs="Arial"/>
          <w:bCs/>
          <w:sz w:val="20"/>
        </w:rPr>
        <w:t xml:space="preserve"> </w:t>
      </w:r>
      <w:r w:rsidR="00E2424E" w:rsidRPr="00474B8E">
        <w:rPr>
          <w:rFonts w:cs="Arial"/>
          <w:bCs/>
          <w:sz w:val="20"/>
        </w:rPr>
        <w:t>z. o vodách</w:t>
      </w:r>
      <w:r w:rsidR="006C0D5E" w:rsidRPr="00474B8E">
        <w:rPr>
          <w:rFonts w:cs="Arial"/>
          <w:bCs/>
          <w:sz w:val="20"/>
        </w:rPr>
        <w:t xml:space="preserve"> </w:t>
      </w:r>
      <w:r w:rsidR="00E2424E" w:rsidRPr="00474B8E">
        <w:rPr>
          <w:rFonts w:cs="Arial"/>
          <w:bCs/>
          <w:sz w:val="20"/>
        </w:rPr>
        <w:t xml:space="preserve">v znení neskorších predpisov </w:t>
      </w:r>
      <w:r w:rsidR="006C0D5E" w:rsidRPr="00474B8E">
        <w:rPr>
          <w:rFonts w:cs="Arial"/>
          <w:bCs/>
          <w:sz w:val="20"/>
        </w:rPr>
        <w:t>tak, aby sa nepriaznivý vplyv stavby na životné prostredie minimalizoval a vyhlášky č. 532/2002 Z. z. o všeobecných technických požiadavkách na výstavbu a o všeobecných technických požiadavkách na stavby užívané osobami s obmedzenou schopnosťou pohybu a orientácie</w:t>
      </w:r>
      <w:r w:rsidR="00077D1D" w:rsidRPr="00474B8E">
        <w:rPr>
          <w:sz w:val="20"/>
        </w:rPr>
        <w:t>,</w:t>
      </w:r>
    </w:p>
    <w:p w14:paraId="7AB434D4" w14:textId="5D950DCB" w:rsidR="00FA6C95" w:rsidRPr="00474B8E" w:rsidRDefault="00030D6B" w:rsidP="00FA6C95">
      <w:pPr>
        <w:pStyle w:val="00-10"/>
        <w:tabs>
          <w:tab w:val="clear" w:pos="9639"/>
        </w:tabs>
        <w:rPr>
          <w:sz w:val="20"/>
        </w:rPr>
      </w:pPr>
      <w:r w:rsidRPr="00474B8E">
        <w:rPr>
          <w:sz w:val="20"/>
        </w:rPr>
        <w:lastRenderedPageBreak/>
        <w:t>e</w:t>
      </w:r>
      <w:r w:rsidR="00FA6C95" w:rsidRPr="00474B8E">
        <w:rPr>
          <w:sz w:val="20"/>
        </w:rPr>
        <w:t>)</w:t>
      </w:r>
      <w:r w:rsidR="00FA6C95" w:rsidRPr="00474B8E">
        <w:rPr>
          <w:sz w:val="20"/>
        </w:rPr>
        <w:tab/>
        <w:t xml:space="preserve">zapracovať </w:t>
      </w:r>
      <w:r w:rsidR="006C3BE1" w:rsidRPr="00474B8E">
        <w:rPr>
          <w:rFonts w:cs="Arial"/>
          <w:bCs/>
          <w:sz w:val="20"/>
        </w:rPr>
        <w:t xml:space="preserve">do dokumentácie </w:t>
      </w:r>
      <w:r w:rsidR="00D26298">
        <w:rPr>
          <w:rFonts w:cs="Arial"/>
          <w:bCs/>
          <w:sz w:val="20"/>
        </w:rPr>
        <w:t>na</w:t>
      </w:r>
      <w:r w:rsidR="00441910" w:rsidRPr="00474B8E">
        <w:rPr>
          <w:rFonts w:cs="Arial"/>
          <w:bCs/>
          <w:sz w:val="20"/>
        </w:rPr>
        <w:t xml:space="preserve"> </w:t>
      </w:r>
      <w:r w:rsidR="00D26298">
        <w:rPr>
          <w:rFonts w:cs="Arial"/>
          <w:bCs/>
          <w:sz w:val="20"/>
        </w:rPr>
        <w:t>stavebné povolenie</w:t>
      </w:r>
      <w:r w:rsidR="006C3BE1" w:rsidRPr="00474B8E">
        <w:rPr>
          <w:rFonts w:cs="Arial"/>
          <w:bCs/>
          <w:sz w:val="20"/>
        </w:rPr>
        <w:t xml:space="preserve"> (D</w:t>
      </w:r>
      <w:r w:rsidR="00D26298">
        <w:rPr>
          <w:rFonts w:cs="Arial"/>
          <w:bCs/>
          <w:sz w:val="20"/>
        </w:rPr>
        <w:t>SP</w:t>
      </w:r>
      <w:r w:rsidR="006C3BE1" w:rsidRPr="00474B8E">
        <w:rPr>
          <w:rFonts w:cs="Arial"/>
          <w:bCs/>
          <w:sz w:val="20"/>
        </w:rPr>
        <w:t xml:space="preserve">) </w:t>
      </w:r>
      <w:r w:rsidR="00FA6C95" w:rsidRPr="00474B8E">
        <w:rPr>
          <w:sz w:val="20"/>
        </w:rPr>
        <w:t>všetky opodstatnené požiadavky a podmienky z rozhodnutí, vyjadrení a stanovísk uvedených v bode 3.2 a zabezpečených počas spracova</w:t>
      </w:r>
      <w:r w:rsidR="00F3025B" w:rsidRPr="00474B8E">
        <w:rPr>
          <w:sz w:val="20"/>
        </w:rPr>
        <w:t>nia a prerokovania dokumentácie</w:t>
      </w:r>
      <w:r w:rsidR="006C3BE1" w:rsidRPr="00474B8E">
        <w:rPr>
          <w:sz w:val="20"/>
        </w:rPr>
        <w:t xml:space="preserve"> bez</w:t>
      </w:r>
      <w:r w:rsidR="006C3BE1" w:rsidRPr="00474B8E">
        <w:rPr>
          <w:rFonts w:cs="Arial"/>
          <w:bCs/>
          <w:sz w:val="20"/>
        </w:rPr>
        <w:t xml:space="preserve"> finančných nárokov na objednávateľa</w:t>
      </w:r>
      <w:r w:rsidR="00F3025B" w:rsidRPr="00474B8E">
        <w:rPr>
          <w:sz w:val="20"/>
        </w:rPr>
        <w:t>,</w:t>
      </w:r>
    </w:p>
    <w:p w14:paraId="5D50AFC8" w14:textId="190E04C3" w:rsidR="005C3D44" w:rsidRPr="00474B8E" w:rsidRDefault="00247255" w:rsidP="0047239F">
      <w:pPr>
        <w:pStyle w:val="00-10"/>
        <w:tabs>
          <w:tab w:val="clear" w:pos="9639"/>
        </w:tabs>
        <w:rPr>
          <w:rFonts w:cs="Arial"/>
          <w:bCs/>
          <w:sz w:val="20"/>
          <w:highlight w:val="yellow"/>
        </w:rPr>
      </w:pPr>
      <w:r w:rsidRPr="00474B8E">
        <w:rPr>
          <w:sz w:val="20"/>
        </w:rPr>
        <w:t>g)</w:t>
      </w:r>
      <w:r w:rsidRPr="00474B8E">
        <w:rPr>
          <w:sz w:val="20"/>
        </w:rPr>
        <w:tab/>
      </w:r>
      <w:r w:rsidR="00AE4024">
        <w:rPr>
          <w:rFonts w:cs="Arial"/>
          <w:bCs/>
          <w:sz w:val="20"/>
        </w:rPr>
        <w:t>PS</w:t>
      </w:r>
      <w:r w:rsidR="00F25CFB" w:rsidRPr="00474B8E">
        <w:rPr>
          <w:rFonts w:cs="Arial"/>
          <w:bCs/>
          <w:sz w:val="20"/>
        </w:rPr>
        <w:t xml:space="preserve"> </w:t>
      </w:r>
      <w:r w:rsidRPr="00474B8E">
        <w:rPr>
          <w:rFonts w:cs="Arial"/>
          <w:bCs/>
          <w:sz w:val="20"/>
        </w:rPr>
        <w:t>bud</w:t>
      </w:r>
      <w:r w:rsidR="00FC3BFA" w:rsidRPr="00474B8E">
        <w:rPr>
          <w:rFonts w:cs="Arial"/>
          <w:bCs/>
          <w:sz w:val="20"/>
        </w:rPr>
        <w:t>e vypracovaná v</w:t>
      </w:r>
      <w:r w:rsidR="00364CE7" w:rsidRPr="00474B8E">
        <w:rPr>
          <w:rFonts w:cs="Arial"/>
          <w:bCs/>
          <w:sz w:val="20"/>
        </w:rPr>
        <w:t> </w:t>
      </w:r>
      <w:r w:rsidR="00FC3BFA" w:rsidRPr="00474B8E">
        <w:rPr>
          <w:rFonts w:cs="Arial"/>
          <w:bCs/>
          <w:sz w:val="20"/>
        </w:rPr>
        <w:t>súlade</w:t>
      </w:r>
      <w:r w:rsidR="00364CE7" w:rsidRPr="00474B8E">
        <w:rPr>
          <w:rFonts w:cs="Arial"/>
          <w:bCs/>
          <w:sz w:val="20"/>
        </w:rPr>
        <w:t xml:space="preserve"> </w:t>
      </w:r>
      <w:r w:rsidR="00FC3BFA" w:rsidRPr="00474B8E">
        <w:rPr>
          <w:rFonts w:cs="Arial"/>
          <w:bCs/>
          <w:sz w:val="20"/>
        </w:rPr>
        <w:t xml:space="preserve">s </w:t>
      </w:r>
      <w:r w:rsidRPr="00474B8E">
        <w:rPr>
          <w:rFonts w:cs="Arial"/>
          <w:bCs/>
          <w:sz w:val="20"/>
        </w:rPr>
        <w:t>podmienk</w:t>
      </w:r>
      <w:r w:rsidR="00FC3BFA" w:rsidRPr="00474B8E">
        <w:rPr>
          <w:rFonts w:cs="Arial"/>
          <w:bCs/>
          <w:sz w:val="20"/>
        </w:rPr>
        <w:t>ami</w:t>
      </w:r>
      <w:r w:rsidRPr="00474B8E">
        <w:rPr>
          <w:rFonts w:cs="Arial"/>
          <w:bCs/>
          <w:sz w:val="20"/>
        </w:rPr>
        <w:t xml:space="preserve"> zo záverečného stanoviska EIA</w:t>
      </w:r>
      <w:r w:rsidR="00B457B9" w:rsidRPr="00474B8E">
        <w:rPr>
          <w:rFonts w:cs="Arial"/>
          <w:bCs/>
          <w:sz w:val="20"/>
        </w:rPr>
        <w:t>,</w:t>
      </w:r>
    </w:p>
    <w:p w14:paraId="7B74797F" w14:textId="77777777" w:rsidR="00212F09" w:rsidRPr="00474B8E" w:rsidRDefault="005C3D44" w:rsidP="00037AC3">
      <w:pPr>
        <w:pStyle w:val="00-10"/>
        <w:tabs>
          <w:tab w:val="clear" w:pos="9639"/>
        </w:tabs>
        <w:rPr>
          <w:sz w:val="20"/>
        </w:rPr>
      </w:pPr>
      <w:r w:rsidRPr="00474B8E">
        <w:rPr>
          <w:sz w:val="20"/>
        </w:rPr>
        <w:t>i</w:t>
      </w:r>
      <w:r w:rsidR="00077D1D" w:rsidRPr="00474B8E">
        <w:rPr>
          <w:sz w:val="20"/>
        </w:rPr>
        <w:t>)</w:t>
      </w:r>
      <w:r w:rsidR="00077D1D" w:rsidRPr="00474B8E">
        <w:rPr>
          <w:sz w:val="20"/>
        </w:rPr>
        <w:tab/>
        <w:t>všetky prílohy jednotlivých častí dokumentácie budú potvrdené odborne spôsobilou osobou v príslušnom odb</w:t>
      </w:r>
      <w:r w:rsidRPr="00474B8E">
        <w:rPr>
          <w:sz w:val="20"/>
        </w:rPr>
        <w:t>ore v zmysle platných predpisov,</w:t>
      </w:r>
    </w:p>
    <w:p w14:paraId="69BA59D7" w14:textId="77777777" w:rsidR="00D0043A" w:rsidRPr="00474B8E" w:rsidRDefault="005C3D44" w:rsidP="00D0043A">
      <w:pPr>
        <w:pStyle w:val="00-10"/>
        <w:tabs>
          <w:tab w:val="clear" w:pos="9639"/>
        </w:tabs>
        <w:rPr>
          <w:rFonts w:cs="Arial"/>
          <w:bCs/>
          <w:sz w:val="20"/>
        </w:rPr>
      </w:pPr>
      <w:r w:rsidRPr="00474B8E">
        <w:rPr>
          <w:sz w:val="20"/>
        </w:rPr>
        <w:t>j)</w:t>
      </w:r>
      <w:r w:rsidRPr="00474B8E">
        <w:rPr>
          <w:sz w:val="20"/>
        </w:rPr>
        <w:tab/>
        <w:t xml:space="preserve">obstarávateľ si vyhradzuje právo upresniť </w:t>
      </w:r>
      <w:r w:rsidRPr="00474B8E">
        <w:rPr>
          <w:bCs/>
          <w:sz w:val="20"/>
        </w:rPr>
        <w:t>rozsah prác v priebehu vypracovania predmetu súťaže,</w:t>
      </w:r>
      <w:r w:rsidR="00A17488" w:rsidRPr="00474B8E">
        <w:rPr>
          <w:rFonts w:cs="Arial"/>
          <w:bCs/>
          <w:sz w:val="20"/>
        </w:rPr>
        <w:t xml:space="preserve"> </w:t>
      </w:r>
    </w:p>
    <w:p w14:paraId="45A5EA41" w14:textId="30EC8B49" w:rsidR="004144E5" w:rsidRDefault="001B4491" w:rsidP="004144E5">
      <w:pPr>
        <w:pStyle w:val="00-10"/>
        <w:tabs>
          <w:tab w:val="clear" w:pos="9639"/>
        </w:tabs>
        <w:rPr>
          <w:b/>
          <w:bCs/>
          <w:sz w:val="20"/>
        </w:rPr>
      </w:pPr>
      <w:r w:rsidRPr="00474B8E">
        <w:rPr>
          <w:sz w:val="20"/>
        </w:rPr>
        <w:t>m</w:t>
      </w:r>
      <w:r w:rsidR="004467C6" w:rsidRPr="00474B8E">
        <w:rPr>
          <w:sz w:val="20"/>
        </w:rPr>
        <w:t xml:space="preserve">) </w:t>
      </w:r>
      <w:r w:rsidR="005D3623" w:rsidRPr="00474B8E">
        <w:rPr>
          <w:sz w:val="20"/>
        </w:rPr>
        <w:t xml:space="preserve"> </w:t>
      </w:r>
      <w:r w:rsidR="008976BC" w:rsidRPr="00474B8E">
        <w:rPr>
          <w:sz w:val="20"/>
        </w:rPr>
        <w:t xml:space="preserve">  </w:t>
      </w:r>
      <w:r w:rsidR="00474B8E">
        <w:rPr>
          <w:sz w:val="20"/>
        </w:rPr>
        <w:tab/>
      </w:r>
      <w:r w:rsidR="00D0043A" w:rsidRPr="00474B8E">
        <w:rPr>
          <w:sz w:val="20"/>
        </w:rPr>
        <w:t>z</w:t>
      </w:r>
      <w:r w:rsidR="004467C6" w:rsidRPr="00474B8E">
        <w:rPr>
          <w:sz w:val="20"/>
        </w:rPr>
        <w:t xml:space="preserve">hotoviteľ  </w:t>
      </w:r>
      <w:r w:rsidR="002F2AC5" w:rsidRPr="00474B8E">
        <w:rPr>
          <w:sz w:val="20"/>
        </w:rPr>
        <w:t xml:space="preserve">musí rešpektovať </w:t>
      </w:r>
      <w:r w:rsidR="004467C6" w:rsidRPr="00474B8E">
        <w:rPr>
          <w:sz w:val="20"/>
        </w:rPr>
        <w:t>majetkovú hranicu a dočasné zábery  spôsobom, aby nevznikli nové zábery v</w:t>
      </w:r>
      <w:r w:rsidR="000E3893">
        <w:rPr>
          <w:sz w:val="20"/>
        </w:rPr>
        <w:t> </w:t>
      </w:r>
      <w:r w:rsidR="00AE4024">
        <w:rPr>
          <w:sz w:val="20"/>
        </w:rPr>
        <w:t xml:space="preserve">PS </w:t>
      </w:r>
      <w:r w:rsidRPr="00474B8E">
        <w:rPr>
          <w:sz w:val="20"/>
        </w:rPr>
        <w:t>oproti riešeným v Správe EIA</w:t>
      </w:r>
      <w:r w:rsidR="004B07CC" w:rsidRPr="00474B8E">
        <w:rPr>
          <w:sz w:val="20"/>
        </w:rPr>
        <w:t xml:space="preserve"> </w:t>
      </w:r>
      <w:r w:rsidR="00441910" w:rsidRPr="00474B8E">
        <w:rPr>
          <w:sz w:val="20"/>
        </w:rPr>
        <w:t xml:space="preserve">- (odporúčaný </w:t>
      </w:r>
      <w:r w:rsidR="00A5334A">
        <w:rPr>
          <w:sz w:val="20"/>
        </w:rPr>
        <w:t xml:space="preserve">zelený </w:t>
      </w:r>
      <w:r w:rsidR="00441910" w:rsidRPr="00474B8E">
        <w:rPr>
          <w:sz w:val="20"/>
        </w:rPr>
        <w:t xml:space="preserve">variant </w:t>
      </w:r>
      <w:r w:rsidRPr="00474B8E">
        <w:rPr>
          <w:sz w:val="20"/>
        </w:rPr>
        <w:t xml:space="preserve">zo Záverečného stanoviska EIA), </w:t>
      </w:r>
      <w:r w:rsidR="00A77A4B" w:rsidRPr="00474B8E">
        <w:rPr>
          <w:rFonts w:cs="Arial"/>
          <w:sz w:val="20"/>
        </w:rPr>
        <w:t>alt</w:t>
      </w:r>
      <w:r w:rsidR="00D0043A" w:rsidRPr="00474B8E">
        <w:rPr>
          <w:rFonts w:cs="Arial"/>
          <w:sz w:val="20"/>
        </w:rPr>
        <w:t>. t</w:t>
      </w:r>
      <w:r w:rsidR="00A77A4B" w:rsidRPr="00474B8E">
        <w:rPr>
          <w:rFonts w:cs="Arial"/>
          <w:sz w:val="20"/>
        </w:rPr>
        <w:t xml:space="preserve">echnicky navrhnúť stavbu tak, </w:t>
      </w:r>
      <w:r w:rsidR="00D0043A" w:rsidRPr="00474B8E">
        <w:rPr>
          <w:bCs/>
          <w:sz w:val="20"/>
        </w:rPr>
        <w:t xml:space="preserve">aby nároky na záber pozemkov boli optimálne pre obstarávateľa a pre vlastníkov a užívateľov pôdy, </w:t>
      </w:r>
      <w:r w:rsidR="00D0043A" w:rsidRPr="00474B8E">
        <w:rPr>
          <w:b/>
          <w:bCs/>
          <w:sz w:val="20"/>
        </w:rPr>
        <w:t>nové zábery pozemkov snažiť sa nenavrhovať, pri nutnosti ich minimalizovať,</w:t>
      </w:r>
    </w:p>
    <w:p w14:paraId="0E239892" w14:textId="7DA83B0B" w:rsidR="000D7B1C" w:rsidRDefault="004144E5" w:rsidP="004144E5">
      <w:pPr>
        <w:pStyle w:val="00-10"/>
        <w:tabs>
          <w:tab w:val="clear" w:pos="9639"/>
        </w:tabs>
        <w:rPr>
          <w:bCs/>
          <w:sz w:val="20"/>
        </w:rPr>
      </w:pPr>
      <w:r w:rsidRPr="003D5DCC">
        <w:rPr>
          <w:bCs/>
          <w:sz w:val="20"/>
        </w:rPr>
        <w:t>n)</w:t>
      </w:r>
      <w:r w:rsidR="001B1A6C">
        <w:rPr>
          <w:b/>
          <w:bCs/>
          <w:sz w:val="20"/>
        </w:rPr>
        <w:tab/>
      </w:r>
      <w:r w:rsidR="005721DC" w:rsidRPr="00142C84">
        <w:rPr>
          <w:bCs/>
          <w:sz w:val="20"/>
        </w:rPr>
        <w:t xml:space="preserve">Ak sa v rámci projektu </w:t>
      </w:r>
      <w:r w:rsidR="00F25CFB">
        <w:rPr>
          <w:bCs/>
          <w:sz w:val="20"/>
        </w:rPr>
        <w:t>stavby</w:t>
      </w:r>
      <w:r w:rsidR="00F25CFB" w:rsidRPr="00142C84">
        <w:rPr>
          <w:bCs/>
          <w:sz w:val="20"/>
        </w:rPr>
        <w:t xml:space="preserve"> </w:t>
      </w:r>
      <w:r w:rsidR="000E3893">
        <w:rPr>
          <w:bCs/>
          <w:sz w:val="20"/>
        </w:rPr>
        <w:t>(</w:t>
      </w:r>
      <w:r w:rsidR="00AE4024">
        <w:rPr>
          <w:bCs/>
          <w:sz w:val="20"/>
        </w:rPr>
        <w:t xml:space="preserve">PS) </w:t>
      </w:r>
      <w:r w:rsidR="005721DC" w:rsidRPr="00142C84">
        <w:rPr>
          <w:bCs/>
          <w:sz w:val="20"/>
        </w:rPr>
        <w:t>vyskytne Informačný systém diaľnic a rýchlostných ciest (ISD), ktorý je registrovanou základnou službou Objednávateľa  v zmysle zákona č. 69/2018 Z. z. o kybernetickej bezpečnosti (ďalej len „zákon o KB“), táto skutočnosť musí byť zohľadnená aj v DSP formou projektovania technológií a fyzickej bezpečnosti v súlade s požiadavkami TP, ktoré obsahujú požiadavky na informačnú bezpečnosť, napr. TP 29 a v súlade s požiadavkami zákona o</w:t>
      </w:r>
      <w:r w:rsidR="000D7B1C">
        <w:rPr>
          <w:bCs/>
          <w:sz w:val="20"/>
        </w:rPr>
        <w:t> </w:t>
      </w:r>
      <w:r w:rsidR="005721DC" w:rsidRPr="00142C84">
        <w:rPr>
          <w:bCs/>
          <w:sz w:val="20"/>
        </w:rPr>
        <w:t>KB</w:t>
      </w:r>
    </w:p>
    <w:p w14:paraId="5894E772" w14:textId="6CF3027B" w:rsidR="004144E5" w:rsidRPr="00D00010" w:rsidRDefault="000D7B1C" w:rsidP="00D00010">
      <w:pPr>
        <w:pStyle w:val="00-10"/>
        <w:rPr>
          <w:bCs/>
          <w:sz w:val="20"/>
        </w:rPr>
      </w:pPr>
      <w:bookmarkStart w:id="1" w:name="_Hlk189037159"/>
      <w:r w:rsidRPr="003D5DCC">
        <w:rPr>
          <w:bCs/>
          <w:sz w:val="20"/>
        </w:rPr>
        <w:t>o)</w:t>
      </w:r>
      <w:r>
        <w:rPr>
          <w:b/>
          <w:bCs/>
          <w:sz w:val="20"/>
        </w:rPr>
        <w:tab/>
      </w:r>
      <w:r>
        <w:rPr>
          <w:bCs/>
          <w:sz w:val="20"/>
        </w:rPr>
        <w:t>P</w:t>
      </w:r>
      <w:r w:rsidRPr="00142C84">
        <w:rPr>
          <w:bCs/>
          <w:sz w:val="20"/>
        </w:rPr>
        <w:t xml:space="preserve">očas celého procesu tvorby a vo výsledku projektu </w:t>
      </w:r>
      <w:r>
        <w:rPr>
          <w:bCs/>
          <w:sz w:val="20"/>
        </w:rPr>
        <w:t>je nutné</w:t>
      </w:r>
      <w:r w:rsidRPr="00142C84">
        <w:rPr>
          <w:bCs/>
          <w:sz w:val="20"/>
        </w:rPr>
        <w:t xml:space="preserve"> zabezpečiť </w:t>
      </w:r>
      <w:r>
        <w:rPr>
          <w:bCs/>
          <w:sz w:val="20"/>
        </w:rPr>
        <w:t xml:space="preserve">zo strany Spracovateľa </w:t>
      </w:r>
      <w:r w:rsidRPr="00142C84">
        <w:rPr>
          <w:bCs/>
          <w:sz w:val="20"/>
        </w:rPr>
        <w:t>súlad s Nariadením Európskeho parlamentu a Rady (EÚ) 2016/679 z 27. apríla 2016 o ochrane fyzických osôb pri spracúvaní osobných údajov a o voľnom pohybe takýchto údajov, ktorým sa zrušuje smernica 95/46/ES (všeobecné nariadenie o ochrane údajov) (ďalej len „GDPR“), ako aj so všetkými súvisiacimi právnymi predpismi</w:t>
      </w:r>
      <w:r>
        <w:rPr>
          <w:bCs/>
          <w:sz w:val="20"/>
        </w:rPr>
        <w:t xml:space="preserve"> najmä </w:t>
      </w:r>
      <w:r w:rsidRPr="00142C84">
        <w:rPr>
          <w:bCs/>
          <w:sz w:val="20"/>
        </w:rPr>
        <w:t>v oblasti ochrany osobných údajov.</w:t>
      </w:r>
      <w:r>
        <w:rPr>
          <w:bCs/>
          <w:sz w:val="20"/>
        </w:rPr>
        <w:t xml:space="preserve"> </w:t>
      </w:r>
      <w:r w:rsidRPr="00142C84">
        <w:rPr>
          <w:bCs/>
          <w:sz w:val="20"/>
        </w:rPr>
        <w:t xml:space="preserve">Ak kedykoľvek počas realizácie projektu alebo v súvislosti s ním dôjde k spracúvaniu </w:t>
      </w:r>
      <w:r>
        <w:rPr>
          <w:bCs/>
          <w:sz w:val="20"/>
        </w:rPr>
        <w:t xml:space="preserve">alebo nastavovaniu spracúvania </w:t>
      </w:r>
      <w:r w:rsidRPr="00142C84">
        <w:rPr>
          <w:bCs/>
          <w:sz w:val="20"/>
        </w:rPr>
        <w:t xml:space="preserve">osobných údajov, </w:t>
      </w:r>
      <w:r w:rsidR="00A30856">
        <w:rPr>
          <w:bCs/>
          <w:sz w:val="20"/>
        </w:rPr>
        <w:t>Spracova</w:t>
      </w:r>
      <w:r w:rsidRPr="00142C84">
        <w:rPr>
          <w:bCs/>
          <w:sz w:val="20"/>
        </w:rPr>
        <w:t>teľ je povinný bezodkladne informovať objednávateľa</w:t>
      </w:r>
      <w:r>
        <w:rPr>
          <w:bCs/>
          <w:sz w:val="20"/>
        </w:rPr>
        <w:t xml:space="preserve">, </w:t>
      </w:r>
      <w:r w:rsidRPr="00142C84">
        <w:rPr>
          <w:bCs/>
          <w:sz w:val="20"/>
        </w:rPr>
        <w:t>zabezpečiť súlad so všetkými relevantnými legislatívnymi a bezpečnostnými požiadavkami</w:t>
      </w:r>
      <w:r>
        <w:rPr>
          <w:bCs/>
          <w:sz w:val="20"/>
        </w:rPr>
        <w:t>, ako aj súvisiacimi pokynmi objednávateľa</w:t>
      </w:r>
      <w:r w:rsidR="005721DC" w:rsidRPr="00142C84">
        <w:rPr>
          <w:bCs/>
          <w:sz w:val="20"/>
        </w:rPr>
        <w:t>.</w:t>
      </w:r>
      <w:bookmarkEnd w:id="1"/>
    </w:p>
    <w:p w14:paraId="20E86269" w14:textId="269171E3" w:rsidR="0067486C" w:rsidRPr="00C52F70" w:rsidRDefault="0067486C" w:rsidP="00037AC3">
      <w:pPr>
        <w:pStyle w:val="Nadpis3"/>
      </w:pPr>
      <w:r w:rsidRPr="00C52F70">
        <w:t>4.2</w:t>
      </w:r>
      <w:r w:rsidRPr="00C52F70">
        <w:tab/>
      </w:r>
      <w:r w:rsidR="00533E9E">
        <w:t>Nár</w:t>
      </w:r>
      <w:r w:rsidR="00D0043A">
        <w:t>o</w:t>
      </w:r>
      <w:r w:rsidR="00533E9E">
        <w:t>ky na</w:t>
      </w:r>
      <w:r w:rsidR="00B47E74">
        <w:t xml:space="preserve"> dokumentáci</w:t>
      </w:r>
      <w:r w:rsidR="00ED594E">
        <w:t>u</w:t>
      </w:r>
      <w:r w:rsidR="00D26298">
        <w:t>/požiadavky na rozsah dokumentácie</w:t>
      </w:r>
    </w:p>
    <w:p w14:paraId="0E140EF2" w14:textId="7E3A1110" w:rsidR="00EF5C21" w:rsidRPr="00BC4D3A" w:rsidRDefault="000469C9" w:rsidP="0073572D">
      <w:pPr>
        <w:pStyle w:val="00-10"/>
        <w:numPr>
          <w:ilvl w:val="0"/>
          <w:numId w:val="2"/>
        </w:numPr>
        <w:tabs>
          <w:tab w:val="clear" w:pos="9639"/>
        </w:tabs>
        <w:ind w:left="567" w:hanging="567"/>
        <w:rPr>
          <w:sz w:val="20"/>
        </w:rPr>
      </w:pPr>
      <w:r>
        <w:rPr>
          <w:sz w:val="20"/>
        </w:rPr>
        <w:t>PS</w:t>
      </w:r>
      <w:r w:rsidRPr="00BC4D3A">
        <w:rPr>
          <w:sz w:val="20"/>
        </w:rPr>
        <w:t xml:space="preserve"> </w:t>
      </w:r>
      <w:r w:rsidR="00EF5C21" w:rsidRPr="00BC4D3A">
        <w:rPr>
          <w:sz w:val="20"/>
        </w:rPr>
        <w:t>bude spracovaná v súlade s</w:t>
      </w:r>
      <w:r w:rsidR="000E3893">
        <w:rPr>
          <w:sz w:val="20"/>
        </w:rPr>
        <w:t xml:space="preserve"> Vyhláškou č.60/2025 Z.z., </w:t>
      </w:r>
      <w:r w:rsidR="002F2AC5" w:rsidRPr="00BC4D3A">
        <w:rPr>
          <w:sz w:val="20"/>
        </w:rPr>
        <w:t xml:space="preserve">TP </w:t>
      </w:r>
      <w:r w:rsidR="00A17488" w:rsidRPr="00BC4D3A">
        <w:rPr>
          <w:sz w:val="20"/>
        </w:rPr>
        <w:t>0</w:t>
      </w:r>
      <w:r w:rsidR="002F2AC5" w:rsidRPr="00BC4D3A">
        <w:rPr>
          <w:sz w:val="20"/>
        </w:rPr>
        <w:t>19</w:t>
      </w:r>
      <w:r w:rsidR="00441910" w:rsidRPr="00BC4D3A">
        <w:rPr>
          <w:sz w:val="20"/>
        </w:rPr>
        <w:t xml:space="preserve"> </w:t>
      </w:r>
      <w:r w:rsidR="00D26298">
        <w:rPr>
          <w:sz w:val="20"/>
        </w:rPr>
        <w:t xml:space="preserve">a požiadavkami uvedenými </w:t>
      </w:r>
      <w:r w:rsidR="002F2AC5" w:rsidRPr="00BC4D3A">
        <w:rPr>
          <w:sz w:val="20"/>
        </w:rPr>
        <w:t xml:space="preserve">v </w:t>
      </w:r>
      <w:r w:rsidR="00EF5C21" w:rsidRPr="00BC4D3A">
        <w:rPr>
          <w:sz w:val="20"/>
        </w:rPr>
        <w:t>súťažných podklado</w:t>
      </w:r>
      <w:r w:rsidR="002F2AC5" w:rsidRPr="00BC4D3A">
        <w:rPr>
          <w:sz w:val="20"/>
        </w:rPr>
        <w:t>ch</w:t>
      </w:r>
      <w:r w:rsidR="00EF5C21" w:rsidRPr="00BC4D3A">
        <w:rPr>
          <w:sz w:val="20"/>
        </w:rPr>
        <w:t>,</w:t>
      </w:r>
    </w:p>
    <w:p w14:paraId="328E0141" w14:textId="77777777" w:rsidR="0004070D" w:rsidRPr="00BC4D3A" w:rsidRDefault="0004070D" w:rsidP="0073572D">
      <w:pPr>
        <w:pStyle w:val="00-10"/>
        <w:numPr>
          <w:ilvl w:val="0"/>
          <w:numId w:val="2"/>
        </w:numPr>
        <w:tabs>
          <w:tab w:val="clear" w:pos="9639"/>
        </w:tabs>
        <w:ind w:left="567" w:hanging="567"/>
        <w:rPr>
          <w:sz w:val="20"/>
        </w:rPr>
      </w:pPr>
      <w:r w:rsidRPr="00BC4D3A">
        <w:rPr>
          <w:sz w:val="20"/>
        </w:rPr>
        <w:t xml:space="preserve">navrhnutie </w:t>
      </w:r>
      <w:r w:rsidR="006411E0" w:rsidRPr="00BC4D3A">
        <w:rPr>
          <w:sz w:val="20"/>
        </w:rPr>
        <w:t>zmierňujúcich</w:t>
      </w:r>
      <w:r w:rsidRPr="00BC4D3A">
        <w:rPr>
          <w:sz w:val="20"/>
        </w:rPr>
        <w:t xml:space="preserve"> a eliminačných opatrení za účelom zníženia vplyvu stavby na životné prostredie,</w:t>
      </w:r>
    </w:p>
    <w:p w14:paraId="0CD2DBF4" w14:textId="77777777" w:rsidR="0004070D" w:rsidRPr="00BC4D3A" w:rsidRDefault="0004070D" w:rsidP="0073572D">
      <w:pPr>
        <w:pStyle w:val="00-10"/>
        <w:numPr>
          <w:ilvl w:val="0"/>
          <w:numId w:val="2"/>
        </w:numPr>
        <w:ind w:left="567" w:hanging="567"/>
        <w:rPr>
          <w:sz w:val="20"/>
        </w:rPr>
      </w:pPr>
      <w:r w:rsidRPr="00BC4D3A">
        <w:rPr>
          <w:sz w:val="20"/>
        </w:rPr>
        <w:t>minimalizovať dočasné zábery</w:t>
      </w:r>
      <w:r w:rsidR="003F28C3" w:rsidRPr="00BC4D3A">
        <w:rPr>
          <w:sz w:val="20"/>
        </w:rPr>
        <w:t>, dočasné zábery v chránených územiach navrhovať iba v nevyhnutnom rozsahu</w:t>
      </w:r>
      <w:r w:rsidRPr="00BC4D3A">
        <w:rPr>
          <w:sz w:val="20"/>
        </w:rPr>
        <w:t>,</w:t>
      </w:r>
    </w:p>
    <w:p w14:paraId="104CE21B" w14:textId="77777777" w:rsidR="0004070D" w:rsidRPr="00BC4D3A" w:rsidRDefault="0004070D" w:rsidP="0073572D">
      <w:pPr>
        <w:pStyle w:val="00-10"/>
        <w:numPr>
          <w:ilvl w:val="0"/>
          <w:numId w:val="2"/>
        </w:numPr>
        <w:ind w:left="567" w:hanging="567"/>
        <w:rPr>
          <w:sz w:val="20"/>
        </w:rPr>
      </w:pPr>
      <w:r w:rsidRPr="00BC4D3A">
        <w:rPr>
          <w:sz w:val="20"/>
        </w:rPr>
        <w:t>stavbu navrhnúť tak, aby sa nároky na záber pozemkov optimalizovali pre správcu cesty a správcov vyvolaných investícií a tiež aj pre vlastníkov a užívateľov zostávajúcich častí dotknutých pozemkov,</w:t>
      </w:r>
    </w:p>
    <w:p w14:paraId="708ADDB4" w14:textId="77777777" w:rsidR="0004070D" w:rsidRPr="00BC4D3A" w:rsidRDefault="0004070D" w:rsidP="0073572D">
      <w:pPr>
        <w:pStyle w:val="00-10"/>
        <w:numPr>
          <w:ilvl w:val="0"/>
          <w:numId w:val="2"/>
        </w:numPr>
        <w:ind w:left="567" w:hanging="567"/>
        <w:rPr>
          <w:sz w:val="20"/>
        </w:rPr>
      </w:pPr>
      <w:r w:rsidRPr="00BC4D3A">
        <w:rPr>
          <w:sz w:val="20"/>
        </w:rPr>
        <w:t xml:space="preserve">riešenie stavby musí </w:t>
      </w:r>
      <w:r w:rsidR="003F28C3" w:rsidRPr="00BC4D3A">
        <w:rPr>
          <w:sz w:val="20"/>
        </w:rPr>
        <w:t xml:space="preserve">byť </w:t>
      </w:r>
      <w:r w:rsidRPr="00BC4D3A">
        <w:rPr>
          <w:sz w:val="20"/>
        </w:rPr>
        <w:t>navrhn</w:t>
      </w:r>
      <w:r w:rsidR="003F28C3" w:rsidRPr="00BC4D3A">
        <w:rPr>
          <w:sz w:val="20"/>
        </w:rPr>
        <w:t>uté</w:t>
      </w:r>
      <w:r w:rsidRPr="00BC4D3A">
        <w:rPr>
          <w:sz w:val="20"/>
        </w:rPr>
        <w:t xml:space="preserve"> tak, aby sa počas </w:t>
      </w:r>
      <w:r w:rsidR="003F28C3" w:rsidRPr="00BC4D3A">
        <w:rPr>
          <w:sz w:val="20"/>
        </w:rPr>
        <w:t xml:space="preserve">výstavby </w:t>
      </w:r>
      <w:r w:rsidRPr="00BC4D3A">
        <w:rPr>
          <w:sz w:val="20"/>
        </w:rPr>
        <w:t>a po jej ukončení všetky dotknuté pozemky sprístupnili,</w:t>
      </w:r>
    </w:p>
    <w:p w14:paraId="1A682F90" w14:textId="4CA74889" w:rsidR="0004070D" w:rsidRPr="00BC4D3A" w:rsidRDefault="0004070D" w:rsidP="0073572D">
      <w:pPr>
        <w:pStyle w:val="00-10"/>
        <w:numPr>
          <w:ilvl w:val="0"/>
          <w:numId w:val="2"/>
        </w:numPr>
        <w:ind w:left="567" w:hanging="567"/>
        <w:rPr>
          <w:sz w:val="20"/>
        </w:rPr>
      </w:pPr>
      <w:r w:rsidRPr="00BC4D3A">
        <w:rPr>
          <w:sz w:val="20"/>
        </w:rPr>
        <w:t>rozsah vyvolaných investícií navrhovať v súlade s § 18 ods. 13 zákona č. 135/1961 Zb.</w:t>
      </w:r>
      <w:r w:rsidR="00ED32F1">
        <w:rPr>
          <w:sz w:val="20"/>
        </w:rPr>
        <w:t xml:space="preserve"> o pozemných komunikáciách (cestný zákon)</w:t>
      </w:r>
      <w:r w:rsidR="003F28C3" w:rsidRPr="00BC4D3A">
        <w:rPr>
          <w:sz w:val="20"/>
        </w:rPr>
        <w:t xml:space="preserve">v znení neskorších predpisov (cestný zákon) </w:t>
      </w:r>
      <w:r w:rsidRPr="00BC4D3A">
        <w:rPr>
          <w:sz w:val="20"/>
        </w:rPr>
        <w:t>a odsúhlasiť s objednávateľom,</w:t>
      </w:r>
    </w:p>
    <w:p w14:paraId="29F573D1" w14:textId="77777777" w:rsidR="00752C75" w:rsidRPr="00727A80" w:rsidRDefault="00752C75"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27A80">
        <w:rPr>
          <w:rFonts w:cs="Arial"/>
          <w:sz w:val="20"/>
          <w:szCs w:val="20"/>
        </w:rPr>
        <w:t>zabezpečiť doklady o odsúhlasení vyvolaných investícií, preložiek inžinierskych sietí so správcami budúcich objektov, vrátane potvrdenia o ich budúcom prevzatí do správy a majetku,</w:t>
      </w:r>
    </w:p>
    <w:p w14:paraId="4868DDDC" w14:textId="77777777" w:rsidR="00293AF9" w:rsidRPr="00BC4D3A" w:rsidRDefault="00293AF9" w:rsidP="0073572D">
      <w:pPr>
        <w:pStyle w:val="Odsekzoznamu"/>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zapracovať rozsah vyvolaných investícií do mapových podkladov v M 1:2000 v koordinácii s mapovými podkladmi stavu KN,</w:t>
      </w:r>
    </w:p>
    <w:p w14:paraId="7A141EF4" w14:textId="77777777" w:rsidR="00293AF9" w:rsidRPr="00BC4D3A" w:rsidRDefault="00293AF9"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vypracovať záber pozemkov podľa dotknutých parciel s vyčíslením záberov z PP a LP na trvalé a dočasné odňatie pôdy, s vyhodnotením kvality pôdy podľa bonity pôdno-ekologických jednotiek (BPEJ) v jednotlivých katastrálnych územiach, s vypracovaním bilancie a využitia skrývky,</w:t>
      </w:r>
    </w:p>
    <w:p w14:paraId="70F47544" w14:textId="541218DE" w:rsidR="009250B1" w:rsidRPr="00BC4D3A" w:rsidRDefault="009250B1" w:rsidP="0073572D">
      <w:pPr>
        <w:pStyle w:val="00-10"/>
        <w:numPr>
          <w:ilvl w:val="0"/>
          <w:numId w:val="2"/>
        </w:numPr>
        <w:tabs>
          <w:tab w:val="clear" w:pos="9639"/>
        </w:tabs>
        <w:ind w:left="567" w:hanging="567"/>
        <w:rPr>
          <w:sz w:val="20"/>
        </w:rPr>
      </w:pPr>
      <w:r w:rsidRPr="00BC4D3A">
        <w:rPr>
          <w:sz w:val="20"/>
        </w:rPr>
        <w:t xml:space="preserve">zabezpečiť podklady pre vydanie súhlasu s </w:t>
      </w:r>
      <w:r w:rsidR="006C3BE1" w:rsidRPr="00BC4D3A">
        <w:rPr>
          <w:sz w:val="20"/>
        </w:rPr>
        <w:t xml:space="preserve">odňatím </w:t>
      </w:r>
      <w:r w:rsidRPr="00BC4D3A">
        <w:rPr>
          <w:sz w:val="20"/>
        </w:rPr>
        <w:t>PP a</w:t>
      </w:r>
      <w:r w:rsidR="006411E0" w:rsidRPr="00BC4D3A">
        <w:rPr>
          <w:sz w:val="20"/>
        </w:rPr>
        <w:t> </w:t>
      </w:r>
      <w:r w:rsidR="006C3BE1" w:rsidRPr="00BC4D3A">
        <w:rPr>
          <w:sz w:val="20"/>
        </w:rPr>
        <w:t xml:space="preserve">vyňatím </w:t>
      </w:r>
      <w:r w:rsidRPr="00BC4D3A">
        <w:rPr>
          <w:sz w:val="20"/>
        </w:rPr>
        <w:t>LP,</w:t>
      </w:r>
    </w:p>
    <w:p w14:paraId="6D43B101" w14:textId="499FC251" w:rsidR="0055548A" w:rsidRPr="00BC4D3A" w:rsidRDefault="0011789D" w:rsidP="0073572D">
      <w:pPr>
        <w:numPr>
          <w:ilvl w:val="0"/>
          <w:numId w:val="2"/>
        </w:numPr>
        <w:tabs>
          <w:tab w:val="left" w:pos="-4860"/>
          <w:tab w:val="left" w:pos="-4820"/>
        </w:tabs>
        <w:autoSpaceDE w:val="0"/>
        <w:autoSpaceDN w:val="0"/>
        <w:spacing w:before="20" w:after="20" w:line="240" w:lineRule="exact"/>
        <w:ind w:left="567" w:hanging="567"/>
        <w:rPr>
          <w:rFonts w:cs="Arial"/>
          <w:b/>
          <w:sz w:val="20"/>
          <w:szCs w:val="20"/>
        </w:rPr>
      </w:pPr>
      <w:r w:rsidRPr="00BC4D3A">
        <w:rPr>
          <w:rFonts w:cs="Arial"/>
          <w:sz w:val="20"/>
          <w:szCs w:val="20"/>
        </w:rPr>
        <w:t>predložiť riešenie rekultivácie dočasných záberov, na ktorých je potrebné vykonať dôslednú rekultiváciu pôdy (technickú aj biologickú) a obnovenie pôvodného vegetačného krytu (napr. lúky, brehové porasty, zalesnenie a pod.) K</w:t>
      </w:r>
      <w:r w:rsidR="0055548A" w:rsidRPr="00BC4D3A">
        <w:rPr>
          <w:rFonts w:cs="Arial"/>
          <w:sz w:val="20"/>
          <w:szCs w:val="20"/>
        </w:rPr>
        <w:t xml:space="preserve"> projektom spätnej rekultivácie priložiť príslušné odborné posudky Výskumného ústavu pôdoznalectva a ochrany pôdy,</w:t>
      </w:r>
    </w:p>
    <w:p w14:paraId="2C1CBFED" w14:textId="77777777" w:rsidR="007041BC" w:rsidRPr="00BC4D3A" w:rsidRDefault="00752C75" w:rsidP="007041BC">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041BC">
        <w:rPr>
          <w:rFonts w:cs="Arial"/>
          <w:sz w:val="20"/>
          <w:szCs w:val="20"/>
        </w:rPr>
        <w:t xml:space="preserve">vypracovať situačný výkres súčasného stavu územia na podklade katastrálnej mapy (kópiu katastrálnej mapy), so zakreslením trasy diaľnice a priľahlých objektov (os, trvalý a dočasný záber), </w:t>
      </w:r>
    </w:p>
    <w:p w14:paraId="33216D4A" w14:textId="117374B3" w:rsidR="0055548A" w:rsidRPr="007041BC" w:rsidRDefault="0055548A" w:rsidP="00142C84">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7041BC">
        <w:rPr>
          <w:rFonts w:cs="Arial"/>
          <w:sz w:val="20"/>
          <w:szCs w:val="20"/>
        </w:rPr>
        <w:t xml:space="preserve">polohu a rozsah všetkých objektov navrhovať v koordinácii s mapovými podkladmi </w:t>
      </w:r>
      <w:r w:rsidR="00C84329" w:rsidRPr="007041BC">
        <w:rPr>
          <w:rFonts w:cs="Arial"/>
          <w:sz w:val="20"/>
          <w:szCs w:val="20"/>
        </w:rPr>
        <w:t>operátu katastra nehnuteľností</w:t>
      </w:r>
    </w:p>
    <w:p w14:paraId="246A7C76" w14:textId="77777777" w:rsidR="0004070D" w:rsidRPr="00BC4D3A" w:rsidRDefault="0004070D" w:rsidP="0073572D">
      <w:pPr>
        <w:pStyle w:val="00-10"/>
        <w:numPr>
          <w:ilvl w:val="0"/>
          <w:numId w:val="2"/>
        </w:numPr>
        <w:ind w:left="567" w:hanging="567"/>
        <w:rPr>
          <w:sz w:val="20"/>
        </w:rPr>
      </w:pPr>
      <w:r w:rsidRPr="00BC4D3A">
        <w:rPr>
          <w:sz w:val="20"/>
        </w:rPr>
        <w:t>optimálne technické a ekonomické riešenie mostných objektov a celej stavby,</w:t>
      </w:r>
    </w:p>
    <w:p w14:paraId="34800D7B" w14:textId="11A5FF11" w:rsidR="00752C75" w:rsidRPr="00BC4D3A" w:rsidRDefault="00752C75" w:rsidP="0073572D">
      <w:pPr>
        <w:numPr>
          <w:ilvl w:val="0"/>
          <w:numId w:val="2"/>
        </w:numPr>
        <w:tabs>
          <w:tab w:val="left" w:pos="-4860"/>
          <w:tab w:val="left" w:pos="-4820"/>
        </w:tabs>
        <w:autoSpaceDE w:val="0"/>
        <w:autoSpaceDN w:val="0"/>
        <w:spacing w:before="20" w:after="20" w:line="240" w:lineRule="exact"/>
        <w:ind w:left="567" w:hanging="567"/>
        <w:rPr>
          <w:rFonts w:cs="Arial"/>
          <w:bCs/>
          <w:sz w:val="20"/>
          <w:szCs w:val="20"/>
        </w:rPr>
      </w:pPr>
      <w:r w:rsidRPr="00BC4D3A">
        <w:rPr>
          <w:rFonts w:cs="Arial"/>
          <w:bCs/>
          <w:sz w:val="20"/>
          <w:szCs w:val="20"/>
        </w:rPr>
        <w:lastRenderedPageBreak/>
        <w:t>všetky mostné objekty musia byť navrhnuté v zmysle STN 73 6201, resp. v súlade so súhlasom s  technickým riešením odlišným od STN, vydaným MD</w:t>
      </w:r>
      <w:r w:rsidR="0055548A" w:rsidRPr="00BC4D3A">
        <w:rPr>
          <w:rFonts w:cs="Arial"/>
          <w:bCs/>
          <w:sz w:val="20"/>
          <w:szCs w:val="20"/>
        </w:rPr>
        <w:t xml:space="preserve"> SR v priebehu projektovania, vrátane podmieňujúcich stanovísk,</w:t>
      </w:r>
    </w:p>
    <w:p w14:paraId="2F920053" w14:textId="77777777" w:rsidR="0004070D" w:rsidRPr="00BC4D3A" w:rsidRDefault="0004070D" w:rsidP="0073572D">
      <w:pPr>
        <w:pStyle w:val="00-10"/>
        <w:numPr>
          <w:ilvl w:val="0"/>
          <w:numId w:val="2"/>
        </w:numPr>
        <w:ind w:left="567" w:hanging="567"/>
        <w:rPr>
          <w:sz w:val="20"/>
        </w:rPr>
      </w:pPr>
      <w:r w:rsidRPr="00BC4D3A">
        <w:rPr>
          <w:sz w:val="20"/>
        </w:rPr>
        <w:t xml:space="preserve">mostné </w:t>
      </w:r>
      <w:r w:rsidR="003F28C3" w:rsidRPr="00BC4D3A">
        <w:rPr>
          <w:sz w:val="20"/>
        </w:rPr>
        <w:t xml:space="preserve">závery </w:t>
      </w:r>
      <w:r w:rsidRPr="00BC4D3A">
        <w:rPr>
          <w:sz w:val="20"/>
        </w:rPr>
        <w:t>navrhovať v súlade s</w:t>
      </w:r>
      <w:r w:rsidR="003F28C3" w:rsidRPr="00BC4D3A">
        <w:rPr>
          <w:sz w:val="20"/>
        </w:rPr>
        <w:t> platnými predpismi o zaťažení územia hlukom</w:t>
      </w:r>
      <w:r w:rsidRPr="00BC4D3A">
        <w:rPr>
          <w:sz w:val="20"/>
        </w:rPr>
        <w:t>,</w:t>
      </w:r>
    </w:p>
    <w:p w14:paraId="572B0ED5" w14:textId="15A4BF1C" w:rsidR="006411E0" w:rsidRPr="00BC4D3A" w:rsidRDefault="004E3D2C"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bCs/>
          <w:iCs/>
          <w:sz w:val="20"/>
          <w:szCs w:val="20"/>
        </w:rPr>
        <w:t>mostné objekty budú navrhnuté v zmysle STN EN 1990 až 1998, pri návrhu konštrukcie jednotlivých mostov vychádzať z osvedčených a dostupných konštrukčných systémov, brať na zreteľ efektivitu nákladov na zriadenie mostov, prevádzkové náklady a náklady na budúcu údržbu, preveriť potrebu budovania stáleho</w:t>
      </w:r>
      <w:r w:rsidR="00F44675" w:rsidRPr="00BC4D3A">
        <w:rPr>
          <w:rFonts w:cs="Arial"/>
          <w:bCs/>
          <w:iCs/>
          <w:sz w:val="20"/>
          <w:szCs w:val="20"/>
        </w:rPr>
        <w:t xml:space="preserve"> </w:t>
      </w:r>
      <w:r w:rsidRPr="00BC4D3A">
        <w:rPr>
          <w:rFonts w:cs="Arial"/>
          <w:bCs/>
          <w:iCs/>
          <w:sz w:val="20"/>
          <w:szCs w:val="20"/>
        </w:rPr>
        <w:t>zariadenia</w:t>
      </w:r>
      <w:r w:rsidR="00F44675" w:rsidRPr="00BC4D3A">
        <w:rPr>
          <w:rFonts w:cs="Arial"/>
          <w:bCs/>
          <w:iCs/>
          <w:sz w:val="20"/>
          <w:szCs w:val="20"/>
        </w:rPr>
        <w:t xml:space="preserve"> </w:t>
      </w:r>
      <w:r w:rsidR="009250B1" w:rsidRPr="00BC4D3A">
        <w:rPr>
          <w:rFonts w:cs="Arial"/>
          <w:sz w:val="20"/>
          <w:szCs w:val="20"/>
        </w:rPr>
        <w:t xml:space="preserve"> </w:t>
      </w:r>
    </w:p>
    <w:p w14:paraId="29E4EFFA" w14:textId="76BE9859" w:rsidR="009250B1" w:rsidRPr="00BC4D3A" w:rsidRDefault="009250B1" w:rsidP="0073572D">
      <w:pPr>
        <w:pStyle w:val="00-10"/>
        <w:numPr>
          <w:ilvl w:val="0"/>
          <w:numId w:val="2"/>
        </w:numPr>
        <w:ind w:left="567" w:hanging="567"/>
        <w:rPr>
          <w:sz w:val="20"/>
        </w:rPr>
      </w:pPr>
      <w:r w:rsidRPr="00BC4D3A">
        <w:rPr>
          <w:sz w:val="20"/>
        </w:rPr>
        <w:t xml:space="preserve">mosty na </w:t>
      </w:r>
      <w:r w:rsidR="00DD4AFD">
        <w:rPr>
          <w:sz w:val="20"/>
        </w:rPr>
        <w:t xml:space="preserve">privádzači k </w:t>
      </w:r>
      <w:r w:rsidR="00CD4BB0" w:rsidRPr="00BC4D3A">
        <w:rPr>
          <w:sz w:val="20"/>
        </w:rPr>
        <w:t>diaľnici D</w:t>
      </w:r>
      <w:r w:rsidR="00F10F7E" w:rsidRPr="00BC4D3A">
        <w:rPr>
          <w:sz w:val="20"/>
        </w:rPr>
        <w:t>2</w:t>
      </w:r>
      <w:r w:rsidRPr="00BC4D3A">
        <w:rPr>
          <w:sz w:val="20"/>
        </w:rPr>
        <w:t xml:space="preserve"> </w:t>
      </w:r>
      <w:r w:rsidR="00CD4BB0" w:rsidRPr="00BC4D3A">
        <w:rPr>
          <w:sz w:val="20"/>
        </w:rPr>
        <w:t xml:space="preserve">a vetvách križovatiek </w:t>
      </w:r>
      <w:r w:rsidR="00DD4AFD">
        <w:rPr>
          <w:sz w:val="20"/>
        </w:rPr>
        <w:t xml:space="preserve">privádzača </w:t>
      </w:r>
      <w:r w:rsidR="00CD4BB0" w:rsidRPr="00BC4D3A">
        <w:rPr>
          <w:sz w:val="20"/>
        </w:rPr>
        <w:t>s</w:t>
      </w:r>
      <w:r w:rsidR="00BC7078" w:rsidRPr="00BC4D3A">
        <w:rPr>
          <w:sz w:val="20"/>
        </w:rPr>
        <w:t> </w:t>
      </w:r>
      <w:r w:rsidR="00CD4BB0" w:rsidRPr="00BC4D3A">
        <w:rPr>
          <w:sz w:val="20"/>
        </w:rPr>
        <w:t>D</w:t>
      </w:r>
      <w:r w:rsidR="00BC7078" w:rsidRPr="00BC4D3A">
        <w:rPr>
          <w:sz w:val="20"/>
        </w:rPr>
        <w:t>2</w:t>
      </w:r>
      <w:r w:rsidR="00C35287" w:rsidRPr="00BC4D3A">
        <w:rPr>
          <w:sz w:val="20"/>
        </w:rPr>
        <w:t xml:space="preserve"> </w:t>
      </w:r>
      <w:r w:rsidRPr="00BC4D3A">
        <w:rPr>
          <w:sz w:val="20"/>
        </w:rPr>
        <w:t xml:space="preserve">budú navrhnuté aj pre zaťažovací model LM3 (špeciálne vozidlá), </w:t>
      </w:r>
      <w:r w:rsidR="007E5437" w:rsidRPr="00BC4D3A">
        <w:rPr>
          <w:sz w:val="20"/>
        </w:rPr>
        <w:t xml:space="preserve">kategorizačné súčinitele </w:t>
      </w:r>
      <w:r w:rsidR="007E5437" w:rsidRPr="00BC4D3A">
        <w:rPr>
          <w:rFonts w:cs="Arial"/>
          <w:bCs/>
          <w:iCs/>
          <w:sz w:val="20"/>
        </w:rPr>
        <w:t>αQi a αqi (v zaťaž. modeli LM1) budú uvažované v hodnote = 1</w:t>
      </w:r>
      <w:r w:rsidRPr="00BC4D3A">
        <w:rPr>
          <w:sz w:val="20"/>
        </w:rPr>
        <w:t>,</w:t>
      </w:r>
    </w:p>
    <w:p w14:paraId="3143A837" w14:textId="77777777" w:rsidR="001671BD" w:rsidRPr="00BC4D3A" w:rsidRDefault="001671BD" w:rsidP="001671B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Pr>
          <w:rFonts w:cs="Arial"/>
          <w:sz w:val="20"/>
          <w:szCs w:val="20"/>
        </w:rPr>
        <w:t>pri návrhu všetkých presypaných mostných objektoch budú dodržané TeŠp 02 mostné objekty kap. 15.1</w:t>
      </w:r>
      <w:r w:rsidRPr="00A1659D">
        <w:t xml:space="preserve"> </w:t>
      </w:r>
      <w:r w:rsidRPr="00A1659D">
        <w:rPr>
          <w:rFonts w:cs="Arial"/>
          <w:sz w:val="20"/>
          <w:szCs w:val="20"/>
        </w:rPr>
        <w:t>Pre mosty s presypávkou sa navrhujú nosné konštrukcie zo železobetónu, monolitického alebo prefabrikovaného</w:t>
      </w:r>
      <w:r>
        <w:rPr>
          <w:rFonts w:cs="Arial"/>
          <w:sz w:val="20"/>
          <w:szCs w:val="20"/>
        </w:rPr>
        <w:t xml:space="preserve">. </w:t>
      </w:r>
    </w:p>
    <w:p w14:paraId="45EE6CEF" w14:textId="77777777" w:rsidR="009250B1" w:rsidRPr="00BC4D3A" w:rsidRDefault="009250B1"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vykonať statické posúdenie mostov, múrov, portálov, chráničiek a pod.,</w:t>
      </w:r>
    </w:p>
    <w:p w14:paraId="66D5DB7F" w14:textId="62C536CD" w:rsidR="00D1015C" w:rsidRPr="00BC4D3A" w:rsidRDefault="00CD4BB0" w:rsidP="0073572D">
      <w:pPr>
        <w:pStyle w:val="00-10"/>
        <w:numPr>
          <w:ilvl w:val="0"/>
          <w:numId w:val="2"/>
        </w:numPr>
        <w:ind w:left="567" w:hanging="567"/>
        <w:rPr>
          <w:sz w:val="20"/>
        </w:rPr>
      </w:pPr>
      <w:r w:rsidRPr="00BC4D3A">
        <w:rPr>
          <w:sz w:val="20"/>
        </w:rPr>
        <w:t>priechodový prierez diaľnice D</w:t>
      </w:r>
      <w:r w:rsidR="00F10F7E" w:rsidRPr="00BC4D3A">
        <w:rPr>
          <w:sz w:val="20"/>
        </w:rPr>
        <w:t>2</w:t>
      </w:r>
      <w:r w:rsidR="00B47E74" w:rsidRPr="00BC4D3A">
        <w:rPr>
          <w:sz w:val="20"/>
        </w:rPr>
        <w:t xml:space="preserve"> a v</w:t>
      </w:r>
      <w:r w:rsidRPr="00BC4D3A">
        <w:rPr>
          <w:sz w:val="20"/>
        </w:rPr>
        <w:t>etiev križovatiek s diaľnicou D</w:t>
      </w:r>
      <w:r w:rsidR="00BC7078" w:rsidRPr="00BC4D3A">
        <w:rPr>
          <w:sz w:val="20"/>
        </w:rPr>
        <w:t>2</w:t>
      </w:r>
      <w:r w:rsidR="00B47E74" w:rsidRPr="00BC4D3A">
        <w:rPr>
          <w:sz w:val="20"/>
        </w:rPr>
        <w:t xml:space="preserve"> bude min</w:t>
      </w:r>
      <w:r w:rsidR="00C35287" w:rsidRPr="00BC4D3A">
        <w:rPr>
          <w:sz w:val="20"/>
        </w:rPr>
        <w:t xml:space="preserve"> 5,2 m + 0,15m,</w:t>
      </w:r>
    </w:p>
    <w:p w14:paraId="35528CB3" w14:textId="443F8259" w:rsidR="0062657B" w:rsidRPr="00BC4D3A" w:rsidRDefault="00B5770B" w:rsidP="0073572D">
      <w:pPr>
        <w:pStyle w:val="00-10"/>
        <w:numPr>
          <w:ilvl w:val="0"/>
          <w:numId w:val="2"/>
        </w:numPr>
        <w:ind w:left="567" w:hanging="567"/>
        <w:rPr>
          <w:sz w:val="20"/>
        </w:rPr>
      </w:pPr>
      <w:r w:rsidRPr="00BC4D3A">
        <w:rPr>
          <w:sz w:val="20"/>
        </w:rPr>
        <w:t xml:space="preserve">v prípade nemožnosti dodržať STN </w:t>
      </w:r>
      <w:r w:rsidR="0062657B" w:rsidRPr="00BC4D3A">
        <w:rPr>
          <w:rFonts w:cs="Arial"/>
          <w:bCs/>
          <w:sz w:val="20"/>
        </w:rPr>
        <w:t xml:space="preserve">musí byť </w:t>
      </w:r>
      <w:r w:rsidR="00793E7E" w:rsidRPr="00BC4D3A">
        <w:rPr>
          <w:rFonts w:cs="Arial"/>
          <w:bCs/>
          <w:sz w:val="20"/>
        </w:rPr>
        <w:t xml:space="preserve">technické riešenie </w:t>
      </w:r>
      <w:r w:rsidR="0062657B" w:rsidRPr="00BC4D3A">
        <w:rPr>
          <w:rFonts w:cs="Arial"/>
          <w:bCs/>
          <w:sz w:val="20"/>
        </w:rPr>
        <w:t xml:space="preserve">v súlade so súhlasom s  technickým riešením odlišným od STN, vydaným MD SR v priebehu projektovania, vrátane podmieňujúcich stanovísk, </w:t>
      </w:r>
    </w:p>
    <w:p w14:paraId="2A8AE9CF" w14:textId="230E6651" w:rsidR="0004070D" w:rsidRPr="00BC4D3A" w:rsidRDefault="00A5334A" w:rsidP="0073572D">
      <w:pPr>
        <w:pStyle w:val="00-10"/>
        <w:numPr>
          <w:ilvl w:val="0"/>
          <w:numId w:val="2"/>
        </w:numPr>
        <w:ind w:left="567" w:hanging="567"/>
        <w:rPr>
          <w:sz w:val="20"/>
        </w:rPr>
      </w:pPr>
      <w:r>
        <w:rPr>
          <w:sz w:val="20"/>
        </w:rPr>
        <w:t>r</w:t>
      </w:r>
      <w:r w:rsidR="0004070D" w:rsidRPr="00BC4D3A">
        <w:rPr>
          <w:sz w:val="20"/>
        </w:rPr>
        <w:t>iešenie vplyvu stavby na vodný režim dotknutých vodných tokov, zdrojov pitnej vody a podzemnej vody,</w:t>
      </w:r>
      <w:r w:rsidR="0055548A" w:rsidRPr="00BC4D3A">
        <w:rPr>
          <w:sz w:val="20"/>
        </w:rPr>
        <w:t xml:space="preserve"> chránené územia,</w:t>
      </w:r>
    </w:p>
    <w:p w14:paraId="2E388577" w14:textId="0A1A7DF2" w:rsidR="0055548A" w:rsidRPr="00BC4D3A" w:rsidRDefault="0055548A" w:rsidP="0073572D">
      <w:pPr>
        <w:pStyle w:val="Odsekzoznamu"/>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návrh opatrení na elimináciu hluku z cestnej dopravy na zabezpečenie platnou legislatívou požadovaných</w:t>
      </w:r>
      <w:r w:rsidR="00F15710" w:rsidRPr="00BC4D3A">
        <w:rPr>
          <w:rFonts w:cs="Arial"/>
          <w:sz w:val="20"/>
          <w:szCs w:val="20"/>
        </w:rPr>
        <w:t xml:space="preserve"> </w:t>
      </w:r>
      <w:r w:rsidRPr="00BC4D3A">
        <w:rPr>
          <w:rFonts w:cs="Arial"/>
          <w:sz w:val="20"/>
          <w:szCs w:val="20"/>
        </w:rPr>
        <w:t>hygienických limitov pre časový horizont uvedenia stavby do prevádzky a časové horizonty 10 a 20 rokov od uvedenia stavby do prevádzky,</w:t>
      </w:r>
    </w:p>
    <w:p w14:paraId="4964E2D9"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riešiť prístupové cesty na stavenisko, resp. úpravy existujúcich ciest, ktoré sa využívajú počas výstavby, vrátane prerokovania s dotknutými organizáciami,</w:t>
      </w:r>
    </w:p>
    <w:p w14:paraId="3E5F76A6"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navrhnúť etapy preložiek a postup výstavby tak, aby sa minimalizovalo obmedzenie premávky na existujúcich cestách,</w:t>
      </w:r>
    </w:p>
    <w:p w14:paraId="6F5793A5" w14:textId="77777777" w:rsidR="00220088" w:rsidRPr="00D26298"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D26298">
        <w:rPr>
          <w:rFonts w:cs="Arial"/>
          <w:sz w:val="20"/>
          <w:szCs w:val="20"/>
        </w:rPr>
        <w:t>popísať obmedzujúce alebo bezpečnostné opatrenia pri príprave staveniska a v priebehu výstavby (výluky, obmedzenia a regulácie dopravy),</w:t>
      </w:r>
    </w:p>
    <w:p w14:paraId="0DC81CE0" w14:textId="3A0EE9C9" w:rsidR="00220088" w:rsidRPr="00D26298" w:rsidRDefault="00783130"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D26298">
        <w:rPr>
          <w:sz w:val="20"/>
          <w:szCs w:val="20"/>
        </w:rPr>
        <w:t>riešiť kategorizáciu odpadu, jeho nakladanie a ďalšie zhodnotenie</w:t>
      </w:r>
      <w:r w:rsidRPr="00D26298">
        <w:rPr>
          <w:rFonts w:cs="Arial"/>
          <w:sz w:val="20"/>
          <w:szCs w:val="20"/>
        </w:rPr>
        <w:t xml:space="preserve"> (</w:t>
      </w:r>
      <w:r w:rsidR="00220088" w:rsidRPr="00D26298">
        <w:rPr>
          <w:rFonts w:cs="Arial"/>
          <w:sz w:val="20"/>
          <w:szCs w:val="20"/>
        </w:rPr>
        <w:t>umiestnenie prebytočného a</w:t>
      </w:r>
      <w:r w:rsidR="00930BBC" w:rsidRPr="00D26298">
        <w:rPr>
          <w:rFonts w:cs="Arial"/>
          <w:sz w:val="20"/>
          <w:szCs w:val="20"/>
        </w:rPr>
        <w:t>/alebo</w:t>
      </w:r>
      <w:r w:rsidR="00220088" w:rsidRPr="00D26298">
        <w:rPr>
          <w:rFonts w:cs="Arial"/>
          <w:sz w:val="20"/>
          <w:szCs w:val="20"/>
        </w:rPr>
        <w:t xml:space="preserve"> nevhodného zemného materiálu, skládky humusu, vrátane prerokovania s dotknutými organizáciami,</w:t>
      </w:r>
      <w:r w:rsidRPr="00D26298">
        <w:rPr>
          <w:rFonts w:cs="Arial"/>
          <w:sz w:val="20"/>
          <w:szCs w:val="20"/>
        </w:rPr>
        <w:t xml:space="preserve"> dočasné a trvalé umiestnenie prebytočného a/alebo nevhodného materiálu riešiť v súlade so zákonom č. 79/2015 Z. z. o odpadoch a o zmene a doplnení niektorých zákonov na mapových podkladoch stavu KN, PKN)</w:t>
      </w:r>
    </w:p>
    <w:p w14:paraId="4E620FE6"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navrhnúť harmonogram organizácie výstavby (POV) vrátane podrobného harmonogramu;</w:t>
      </w:r>
    </w:p>
    <w:p w14:paraId="2308C18C"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popísať obmedzujúce alebo bezpečnostné opatrenia pri príprave staveniska a v priebehu výstavby (výluky, obmedzenia a regulácie dopravy),</w:t>
      </w:r>
    </w:p>
    <w:p w14:paraId="21F5ED48" w14:textId="77777777"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bCs/>
          <w:sz w:val="20"/>
          <w:szCs w:val="20"/>
        </w:rPr>
      </w:pPr>
      <w:r w:rsidRPr="00BC4D3A">
        <w:rPr>
          <w:rFonts w:cs="Arial"/>
          <w:sz w:val="20"/>
          <w:szCs w:val="20"/>
        </w:rPr>
        <w:t>vypracovať dokumentáciu pre nakladanie s odpadom,</w:t>
      </w:r>
    </w:p>
    <w:p w14:paraId="7CC15048" w14:textId="3B312234" w:rsidR="00147BDD"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r w:rsidRPr="00BC4D3A">
        <w:rPr>
          <w:rFonts w:cs="Arial"/>
          <w:sz w:val="20"/>
          <w:szCs w:val="20"/>
        </w:rPr>
        <w:t xml:space="preserve">vypracovať plán bezpečnosti a ochrany zdravia pri práci podľa </w:t>
      </w:r>
      <w:r w:rsidR="00C41F2E" w:rsidRPr="00BC4D3A">
        <w:rPr>
          <w:rFonts w:cs="Arial"/>
          <w:sz w:val="20"/>
          <w:szCs w:val="20"/>
        </w:rPr>
        <w:t>NV SR č. 396/2006 Z. z.</w:t>
      </w:r>
    </w:p>
    <w:p w14:paraId="1F31C3E2" w14:textId="3CD739AB" w:rsidR="00220088" w:rsidRPr="00BC4D3A" w:rsidRDefault="00220088" w:rsidP="0073572D">
      <w:pPr>
        <w:numPr>
          <w:ilvl w:val="0"/>
          <w:numId w:val="2"/>
        </w:numPr>
        <w:tabs>
          <w:tab w:val="left" w:pos="-4860"/>
          <w:tab w:val="left" w:pos="-4820"/>
        </w:tabs>
        <w:autoSpaceDE w:val="0"/>
        <w:autoSpaceDN w:val="0"/>
        <w:spacing w:before="20" w:after="20" w:line="240" w:lineRule="exact"/>
        <w:ind w:left="567" w:hanging="567"/>
        <w:rPr>
          <w:rFonts w:cs="Arial"/>
          <w:sz w:val="20"/>
          <w:szCs w:val="20"/>
        </w:rPr>
      </w:pPr>
      <w:del w:id="2" w:author="Erik Weiss" w:date="2025-06-26T11:10:00Z">
        <w:r w:rsidRPr="00BC4D3A" w:rsidDel="00211156">
          <w:rPr>
            <w:rFonts w:cs="Arial"/>
            <w:sz w:val="20"/>
            <w:szCs w:val="20"/>
          </w:rPr>
          <w:delText xml:space="preserve">vypracovať posudok stavby podľa </w:delText>
        </w:r>
        <w:r w:rsidR="00214839" w:rsidDel="00211156">
          <w:rPr>
            <w:rFonts w:cs="Arial"/>
            <w:sz w:val="20"/>
            <w:szCs w:val="20"/>
          </w:rPr>
          <w:delText>vyhlášky</w:delText>
        </w:r>
        <w:r w:rsidRPr="00BC4D3A" w:rsidDel="00211156">
          <w:rPr>
            <w:rFonts w:cs="Arial"/>
            <w:sz w:val="20"/>
            <w:szCs w:val="20"/>
          </w:rPr>
          <w:delText xml:space="preserve"> MV SR č. </w:delText>
        </w:r>
        <w:r w:rsidR="00E77272" w:rsidRPr="00BC4D3A" w:rsidDel="00211156">
          <w:rPr>
            <w:rFonts w:cs="Arial"/>
            <w:sz w:val="20"/>
            <w:szCs w:val="20"/>
          </w:rPr>
          <w:delText>94/2004</w:delText>
        </w:r>
        <w:r w:rsidRPr="00BC4D3A" w:rsidDel="00211156">
          <w:rPr>
            <w:rFonts w:cs="Arial"/>
            <w:sz w:val="20"/>
            <w:szCs w:val="20"/>
          </w:rPr>
          <w:delText xml:space="preserve"> Z.</w:delText>
        </w:r>
        <w:r w:rsidR="00214839" w:rsidDel="00211156">
          <w:rPr>
            <w:rFonts w:cs="Arial"/>
            <w:sz w:val="20"/>
            <w:szCs w:val="20"/>
          </w:rPr>
          <w:delText xml:space="preserve"> </w:delText>
        </w:r>
        <w:r w:rsidRPr="00BC4D3A" w:rsidDel="00211156">
          <w:rPr>
            <w:rFonts w:cs="Arial"/>
            <w:sz w:val="20"/>
            <w:szCs w:val="20"/>
          </w:rPr>
          <w:delText>z. ktorou sa ustanovujú technické požiadavky na požiarnu bezpečnosť pri výstavbe a užívaní stavieb</w:delText>
        </w:r>
      </w:del>
      <w:ins w:id="3" w:author="Erik Weiss" w:date="2025-06-26T11:10:00Z">
        <w:r w:rsidR="00211156">
          <w:rPr>
            <w:rFonts w:cs="Arial"/>
            <w:sz w:val="20"/>
            <w:szCs w:val="20"/>
          </w:rPr>
          <w:t>Neuplatňuje sa</w:t>
        </w:r>
      </w:ins>
      <w:r w:rsidRPr="00BC4D3A">
        <w:rPr>
          <w:rFonts w:cs="Arial"/>
          <w:sz w:val="20"/>
          <w:szCs w:val="20"/>
        </w:rPr>
        <w:t>,</w:t>
      </w:r>
    </w:p>
    <w:p w14:paraId="533473F7" w14:textId="14AD938B" w:rsidR="00220088" w:rsidRPr="00A5334A" w:rsidRDefault="00220088" w:rsidP="00142C84">
      <w:pPr>
        <w:numPr>
          <w:ilvl w:val="0"/>
          <w:numId w:val="2"/>
        </w:numPr>
        <w:tabs>
          <w:tab w:val="left" w:pos="-4860"/>
          <w:tab w:val="left" w:pos="-4820"/>
        </w:tabs>
        <w:autoSpaceDE w:val="0"/>
        <w:autoSpaceDN w:val="0"/>
        <w:spacing w:line="20" w:lineRule="atLeast"/>
        <w:ind w:left="567" w:hanging="567"/>
        <w:rPr>
          <w:rFonts w:cs="Arial"/>
          <w:sz w:val="20"/>
          <w:szCs w:val="20"/>
        </w:rPr>
      </w:pPr>
      <w:r w:rsidRPr="00A5334A">
        <w:rPr>
          <w:rFonts w:cs="Arial"/>
          <w:sz w:val="20"/>
          <w:szCs w:val="20"/>
        </w:rPr>
        <w:t>prerokovať vodné stavby s odborne - spôsobilou osobou pre výkon technicko-bezpečnostného dohľadu a zabezpečiť prípadnú potrebnú kategorizáciu (</w:t>
      </w:r>
      <w:r w:rsidR="00214839">
        <w:rPr>
          <w:rFonts w:cs="Arial"/>
          <w:sz w:val="20"/>
          <w:szCs w:val="20"/>
        </w:rPr>
        <w:t>vyhlášky</w:t>
      </w:r>
      <w:r w:rsidRPr="00A5334A">
        <w:rPr>
          <w:rFonts w:cs="Arial"/>
          <w:sz w:val="20"/>
          <w:szCs w:val="20"/>
        </w:rPr>
        <w:t xml:space="preserve"> MP SR č. 524/2002 Z.</w:t>
      </w:r>
      <w:r w:rsidR="00214839">
        <w:rPr>
          <w:rFonts w:cs="Arial"/>
          <w:sz w:val="20"/>
          <w:szCs w:val="20"/>
        </w:rPr>
        <w:t xml:space="preserve"> </w:t>
      </w:r>
      <w:r w:rsidR="00142C84">
        <w:rPr>
          <w:rFonts w:cs="Arial"/>
          <w:sz w:val="20"/>
          <w:szCs w:val="20"/>
        </w:rPr>
        <w:t>z.</w:t>
      </w:r>
      <w:r w:rsidRPr="00A5334A">
        <w:rPr>
          <w:rFonts w:cs="Arial"/>
          <w:sz w:val="20"/>
          <w:szCs w:val="20"/>
        </w:rPr>
        <w:t>, Vestník MP SR čiastka 11),</w:t>
      </w:r>
    </w:p>
    <w:p w14:paraId="1E51B3C8" w14:textId="77777777" w:rsidR="00220088" w:rsidRPr="00A5334A" w:rsidRDefault="00220088" w:rsidP="00142C84">
      <w:pPr>
        <w:numPr>
          <w:ilvl w:val="0"/>
          <w:numId w:val="2"/>
        </w:numPr>
        <w:tabs>
          <w:tab w:val="left" w:pos="-4860"/>
          <w:tab w:val="left" w:pos="-4820"/>
        </w:tabs>
        <w:autoSpaceDE w:val="0"/>
        <w:autoSpaceDN w:val="0"/>
        <w:spacing w:line="20" w:lineRule="atLeast"/>
        <w:ind w:left="567" w:hanging="567"/>
        <w:rPr>
          <w:rFonts w:cs="Arial"/>
          <w:sz w:val="20"/>
          <w:szCs w:val="20"/>
        </w:rPr>
      </w:pPr>
      <w:r w:rsidRPr="00A5334A">
        <w:rPr>
          <w:rFonts w:cs="Arial"/>
          <w:sz w:val="20"/>
          <w:szCs w:val="20"/>
        </w:rPr>
        <w:t>navrhnúť materiálové zdroje do násypov, postup výstavby podľa územných podmienok, prístupy na stavenisko, nároky na elektrickú energiu, vodu, odvádzanie odpadových vôd, zneškodňovanie odpadov, umiestnenie stavebných dvorov a riešenie dopravy počas výstavby,</w:t>
      </w:r>
    </w:p>
    <w:p w14:paraId="3F6ACC75" w14:textId="6AE87495" w:rsidR="0004070D" w:rsidRPr="00AB3843" w:rsidRDefault="0004070D" w:rsidP="00142C84">
      <w:pPr>
        <w:pStyle w:val="00-10"/>
        <w:numPr>
          <w:ilvl w:val="0"/>
          <w:numId w:val="2"/>
        </w:numPr>
        <w:spacing w:line="20" w:lineRule="atLeast"/>
        <w:ind w:left="567" w:hanging="567"/>
        <w:rPr>
          <w:szCs w:val="22"/>
        </w:rPr>
      </w:pPr>
      <w:r w:rsidRPr="00A5334A">
        <w:rPr>
          <w:sz w:val="20"/>
        </w:rPr>
        <w:t>návrh opatrení vyplývajúcich z prieskumov,</w:t>
      </w:r>
    </w:p>
    <w:p w14:paraId="7F32854F" w14:textId="4CCE1E46" w:rsidR="000941E9" w:rsidRPr="00BC4D3A" w:rsidRDefault="00211156" w:rsidP="0073572D">
      <w:pPr>
        <w:pStyle w:val="00-10"/>
        <w:numPr>
          <w:ilvl w:val="0"/>
          <w:numId w:val="2"/>
        </w:numPr>
        <w:tabs>
          <w:tab w:val="clear" w:pos="9639"/>
        </w:tabs>
        <w:ind w:left="567" w:hanging="567"/>
        <w:rPr>
          <w:sz w:val="20"/>
        </w:rPr>
      </w:pPr>
      <w:ins w:id="4" w:author="Erik Weiss" w:date="2025-06-26T11:10:00Z">
        <w:r>
          <w:rPr>
            <w:rFonts w:cs="Arial"/>
            <w:sz w:val="20"/>
          </w:rPr>
          <w:t>Neuplatňuje sa</w:t>
        </w:r>
      </w:ins>
      <w:del w:id="5" w:author="Erik Weiss" w:date="2025-06-26T11:10:00Z">
        <w:r w:rsidR="000941E9" w:rsidRPr="00BC4D3A" w:rsidDel="00211156">
          <w:rPr>
            <w:sz w:val="20"/>
          </w:rPr>
          <w:delText>riešenie požiadaviek protipožiarnej bezpečnosti v projektovej dokumentácii musí byť vypracované špecialistom požiarnej ochrany v súlade s § 9 ods. 3 písm. a) zákona č. 314/2001 Z. z. o ochrane pred požiarmi v znení neskorších predpisov</w:delText>
        </w:r>
        <w:r w:rsidR="002F1066" w:rsidRPr="00BC4D3A" w:rsidDel="00211156">
          <w:rPr>
            <w:sz w:val="20"/>
          </w:rPr>
          <w:delText>,</w:delText>
        </w:r>
        <w:r w:rsidR="000941E9" w:rsidRPr="00BC4D3A" w:rsidDel="00211156">
          <w:rPr>
            <w:sz w:val="20"/>
          </w:rPr>
          <w:delText xml:space="preserve"> a dokumentácia musí byť osvedčená odtlačkom jeho pečiatky a jeho vlastnoručným podpisom</w:delText>
        </w:r>
      </w:del>
      <w:r w:rsidR="000941E9" w:rsidRPr="00BC4D3A">
        <w:rPr>
          <w:sz w:val="20"/>
        </w:rPr>
        <w:t>,</w:t>
      </w:r>
    </w:p>
    <w:p w14:paraId="50311B9D" w14:textId="6989929C" w:rsidR="000941E9" w:rsidRPr="00BC4D3A" w:rsidRDefault="000941E9" w:rsidP="0073572D">
      <w:pPr>
        <w:pStyle w:val="00-10"/>
        <w:numPr>
          <w:ilvl w:val="0"/>
          <w:numId w:val="2"/>
        </w:numPr>
        <w:tabs>
          <w:tab w:val="clear" w:pos="9639"/>
        </w:tabs>
        <w:ind w:left="567" w:hanging="567"/>
        <w:rPr>
          <w:sz w:val="20"/>
        </w:rPr>
      </w:pPr>
      <w:r w:rsidRPr="00BC4D3A">
        <w:rPr>
          <w:sz w:val="20"/>
        </w:rPr>
        <w:t xml:space="preserve">doriešiť Informačný systém </w:t>
      </w:r>
      <w:r w:rsidR="00B47E74" w:rsidRPr="00BC4D3A">
        <w:rPr>
          <w:sz w:val="20"/>
        </w:rPr>
        <w:t>D</w:t>
      </w:r>
      <w:r w:rsidR="00A5334A">
        <w:rPr>
          <w:sz w:val="20"/>
        </w:rPr>
        <w:t>iaľnice</w:t>
      </w:r>
      <w:r w:rsidRPr="00BC4D3A">
        <w:rPr>
          <w:sz w:val="20"/>
        </w:rPr>
        <w:t xml:space="preserve"> a dopravné značenie aj na nadväzujúcich úsekoch súvisiacej cestnej siete,</w:t>
      </w:r>
    </w:p>
    <w:p w14:paraId="06FD2FE1" w14:textId="77777777" w:rsidR="000941E9" w:rsidRPr="00BC4D3A" w:rsidRDefault="000941E9" w:rsidP="0073572D">
      <w:pPr>
        <w:pStyle w:val="00-10"/>
        <w:numPr>
          <w:ilvl w:val="0"/>
          <w:numId w:val="2"/>
        </w:numPr>
        <w:tabs>
          <w:tab w:val="clear" w:pos="9639"/>
        </w:tabs>
        <w:ind w:left="567" w:hanging="567"/>
        <w:rPr>
          <w:sz w:val="20"/>
        </w:rPr>
      </w:pPr>
      <w:r w:rsidRPr="00BC4D3A">
        <w:rPr>
          <w:sz w:val="20"/>
        </w:rPr>
        <w:t>posúdiť stabilitu násypových a zárezových svahov,</w:t>
      </w:r>
    </w:p>
    <w:p w14:paraId="3A22760C" w14:textId="77777777" w:rsidR="0056233F" w:rsidRPr="00BC4D3A" w:rsidRDefault="00EF5C21" w:rsidP="0073572D">
      <w:pPr>
        <w:pStyle w:val="00-10"/>
        <w:numPr>
          <w:ilvl w:val="0"/>
          <w:numId w:val="2"/>
        </w:numPr>
        <w:tabs>
          <w:tab w:val="clear" w:pos="9639"/>
        </w:tabs>
        <w:ind w:left="567" w:hanging="567"/>
        <w:rPr>
          <w:sz w:val="20"/>
        </w:rPr>
      </w:pPr>
      <w:r w:rsidRPr="00BC4D3A">
        <w:rPr>
          <w:sz w:val="20"/>
        </w:rPr>
        <w:t xml:space="preserve">navrhnúť </w:t>
      </w:r>
      <w:r w:rsidR="0056233F" w:rsidRPr="00BC4D3A">
        <w:rPr>
          <w:sz w:val="20"/>
        </w:rPr>
        <w:t>rozsah výrubu drevín, odhumusovania, vypracovať projekt technickej a biologickej rekultivácie dočasných, resp. ročných záberov,</w:t>
      </w:r>
    </w:p>
    <w:p w14:paraId="571783BF" w14:textId="54DA85C4" w:rsidR="009C405F" w:rsidRPr="00BC4D3A" w:rsidRDefault="009C405F" w:rsidP="0073572D">
      <w:pPr>
        <w:pStyle w:val="00-10"/>
        <w:numPr>
          <w:ilvl w:val="0"/>
          <w:numId w:val="2"/>
        </w:numPr>
        <w:tabs>
          <w:tab w:val="clear" w:pos="9639"/>
        </w:tabs>
        <w:ind w:left="567" w:hanging="567"/>
        <w:rPr>
          <w:sz w:val="20"/>
        </w:rPr>
      </w:pPr>
      <w:r w:rsidRPr="00BC4D3A">
        <w:rPr>
          <w:sz w:val="20"/>
        </w:rPr>
        <w:t xml:space="preserve">navrhnúť projekt monitoringu vplyvu </w:t>
      </w:r>
      <w:r w:rsidR="00D91AB4">
        <w:rPr>
          <w:sz w:val="20"/>
        </w:rPr>
        <w:t xml:space="preserve">stavby </w:t>
      </w:r>
      <w:r w:rsidR="00A5334A">
        <w:rPr>
          <w:sz w:val="20"/>
        </w:rPr>
        <w:t xml:space="preserve">na vybrané zložky </w:t>
      </w:r>
      <w:r w:rsidRPr="00BC4D3A">
        <w:rPr>
          <w:sz w:val="20"/>
        </w:rPr>
        <w:t>životného prostredia a chránené územia v blízkosti stavby</w:t>
      </w:r>
      <w:r w:rsidR="00D91AB4">
        <w:rPr>
          <w:sz w:val="20"/>
        </w:rPr>
        <w:t xml:space="preserve"> pre obdobie pred výstavbou, počas výstavby a počas prevádzky stavby</w:t>
      </w:r>
      <w:r w:rsidRPr="00BC4D3A">
        <w:rPr>
          <w:sz w:val="20"/>
        </w:rPr>
        <w:t>,</w:t>
      </w:r>
    </w:p>
    <w:p w14:paraId="3C262AFA" w14:textId="07EDED27" w:rsidR="0088271F" w:rsidRPr="00BC4D3A" w:rsidRDefault="0056233F" w:rsidP="0073572D">
      <w:pPr>
        <w:pStyle w:val="00-10"/>
        <w:numPr>
          <w:ilvl w:val="0"/>
          <w:numId w:val="2"/>
        </w:numPr>
        <w:tabs>
          <w:tab w:val="clear" w:pos="9639"/>
        </w:tabs>
        <w:ind w:left="567" w:hanging="567"/>
        <w:rPr>
          <w:sz w:val="20"/>
        </w:rPr>
      </w:pPr>
      <w:r w:rsidRPr="00BC4D3A">
        <w:rPr>
          <w:sz w:val="20"/>
        </w:rPr>
        <w:lastRenderedPageBreak/>
        <w:t>navrhnúť opatrenia na ochranu chránených území počas výstavby,</w:t>
      </w:r>
    </w:p>
    <w:p w14:paraId="70D2B51E" w14:textId="386B8C81" w:rsidR="006B74FD" w:rsidRPr="00BC4D3A" w:rsidRDefault="0056233F" w:rsidP="0073572D">
      <w:pPr>
        <w:pStyle w:val="00-10"/>
        <w:numPr>
          <w:ilvl w:val="0"/>
          <w:numId w:val="2"/>
        </w:numPr>
        <w:tabs>
          <w:tab w:val="clear" w:pos="9639"/>
        </w:tabs>
        <w:ind w:left="567" w:hanging="567"/>
        <w:rPr>
          <w:sz w:val="20"/>
        </w:rPr>
      </w:pPr>
      <w:r w:rsidRPr="00BC4D3A">
        <w:rPr>
          <w:sz w:val="20"/>
        </w:rPr>
        <w:t>počas</w:t>
      </w:r>
      <w:r w:rsidR="00BE5638" w:rsidRPr="00BC4D3A">
        <w:rPr>
          <w:sz w:val="20"/>
        </w:rPr>
        <w:t xml:space="preserve"> </w:t>
      </w:r>
      <w:r w:rsidRPr="00BC4D3A">
        <w:rPr>
          <w:sz w:val="20"/>
        </w:rPr>
        <w:t>prípravy budú spracované podklady pre informovanie verejnosti a medializáciu projektu,</w:t>
      </w:r>
    </w:p>
    <w:p w14:paraId="5E7B3AC8" w14:textId="647BB0B8" w:rsidR="001A58D0" w:rsidRPr="00BC4D3A" w:rsidRDefault="006B74FD" w:rsidP="0073572D">
      <w:pPr>
        <w:pStyle w:val="00-10"/>
        <w:numPr>
          <w:ilvl w:val="0"/>
          <w:numId w:val="2"/>
        </w:numPr>
        <w:tabs>
          <w:tab w:val="clear" w:pos="9639"/>
        </w:tabs>
        <w:ind w:left="567" w:hanging="567"/>
        <w:rPr>
          <w:sz w:val="20"/>
        </w:rPr>
      </w:pPr>
      <w:r w:rsidRPr="00BC4D3A">
        <w:rPr>
          <w:rFonts w:cs="Arial"/>
          <w:bCs/>
          <w:sz w:val="20"/>
        </w:rPr>
        <w:t>pri spracovaní PD sa použije jednotný systém číslovania stavebných objektov a prevádzkových súborov v zmysle TP 019 (z 12/2021), Prílohy č.2, čl. 2</w:t>
      </w:r>
    </w:p>
    <w:p w14:paraId="1F5F010A" w14:textId="27B1C346" w:rsidR="008A6191" w:rsidRPr="00BC4D3A" w:rsidRDefault="00822C98" w:rsidP="0073572D">
      <w:pPr>
        <w:pStyle w:val="Odsekzoznamu"/>
        <w:numPr>
          <w:ilvl w:val="0"/>
          <w:numId w:val="2"/>
        </w:numPr>
        <w:ind w:left="567" w:hanging="567"/>
        <w:rPr>
          <w:sz w:val="20"/>
          <w:szCs w:val="20"/>
        </w:rPr>
      </w:pPr>
      <w:r w:rsidRPr="00BC4D3A">
        <w:rPr>
          <w:sz w:val="20"/>
          <w:szCs w:val="20"/>
        </w:rPr>
        <w:t>Informačný systém diaľnic a rýchlostných ciest (ISD), ktorý tvorí časť projektovaného diela je registrovaný ako základná služba v zmysle zákona č.69/2018 Z. z. o kybernetickej bezpečnosti (ďalej len „zákon o KB“) a z tohto dôvodu projektované dielo musí spĺňať náležitosti definované zákonom o KB a prislúchajúcimi vyhláškami ako aj zákonom č. 95/2019 o informačných technológiách vo verejnej správe a o zmene a doplnení niektorých zákonov</w:t>
      </w:r>
      <w:r w:rsidR="008A6191" w:rsidRPr="00BC4D3A">
        <w:rPr>
          <w:sz w:val="20"/>
          <w:szCs w:val="20"/>
        </w:rPr>
        <w:t>,</w:t>
      </w:r>
    </w:p>
    <w:p w14:paraId="022F1913" w14:textId="23F88617" w:rsidR="008A6191" w:rsidRPr="00BC4D3A" w:rsidRDefault="008A6191" w:rsidP="0073572D">
      <w:pPr>
        <w:pStyle w:val="Odsekzoznamu"/>
        <w:numPr>
          <w:ilvl w:val="0"/>
          <w:numId w:val="2"/>
        </w:numPr>
        <w:ind w:left="567" w:hanging="567"/>
        <w:rPr>
          <w:sz w:val="20"/>
          <w:szCs w:val="20"/>
        </w:rPr>
      </w:pPr>
      <w:r w:rsidRPr="00BC4D3A">
        <w:rPr>
          <w:sz w:val="20"/>
          <w:szCs w:val="20"/>
        </w:rPr>
        <w:t xml:space="preserve">Pri návrhu ORL, resp. menovitej veľkosti a následnom výbere ORL je potrebné </w:t>
      </w:r>
      <w:r w:rsidR="007F71B7" w:rsidRPr="00BC4D3A">
        <w:rPr>
          <w:sz w:val="20"/>
          <w:szCs w:val="20"/>
        </w:rPr>
        <w:t>pre lepšiu funkciu ORL stanovi</w:t>
      </w:r>
      <w:r w:rsidRPr="00BC4D3A">
        <w:rPr>
          <w:sz w:val="20"/>
          <w:szCs w:val="20"/>
        </w:rPr>
        <w:t xml:space="preserve">ť objem kalovej záchytky ORL (STN  EN 858-2, tabuľka 5) na </w:t>
      </w:r>
      <w:r w:rsidRPr="00BC4D3A">
        <w:rPr>
          <w:b/>
          <w:bCs/>
          <w:sz w:val="20"/>
          <w:szCs w:val="20"/>
        </w:rPr>
        <w:t>STREDNÚ hodnotu (200.NS/fd</w:t>
      </w:r>
      <w:r w:rsidR="007F71B7" w:rsidRPr="00BC4D3A">
        <w:rPr>
          <w:b/>
          <w:bCs/>
          <w:sz w:val="20"/>
          <w:szCs w:val="20"/>
        </w:rPr>
        <w:t>)</w:t>
      </w:r>
      <w:r w:rsidR="007F71B7" w:rsidRPr="00BC4D3A">
        <w:rPr>
          <w:bCs/>
          <w:sz w:val="20"/>
          <w:szCs w:val="20"/>
        </w:rPr>
        <w:t>,</w:t>
      </w:r>
    </w:p>
    <w:p w14:paraId="7B2CE543" w14:textId="0D8BE68C" w:rsidR="00822C98" w:rsidRPr="00BC4D3A" w:rsidRDefault="008A6191" w:rsidP="0073572D">
      <w:pPr>
        <w:pStyle w:val="Odsekzoznamu"/>
        <w:numPr>
          <w:ilvl w:val="0"/>
          <w:numId w:val="2"/>
        </w:numPr>
        <w:ind w:left="567" w:hanging="567"/>
        <w:rPr>
          <w:sz w:val="20"/>
          <w:szCs w:val="20"/>
        </w:rPr>
      </w:pPr>
      <w:r w:rsidRPr="00BC4D3A">
        <w:rPr>
          <w:sz w:val="20"/>
          <w:szCs w:val="20"/>
        </w:rPr>
        <w:t>V prípade, že by sa v rámci stavby vyskytli detenčné, retenčné alebo detenčno-retenčné nádrže, svahy týchto nádrží je potrebné navrhnúť spevnené lomovým kameňom do podkladného betónu s vyškárovaním cementovou maltou s príslušnou odolnosťou</w:t>
      </w:r>
      <w:r w:rsidR="00124F47" w:rsidRPr="00BC4D3A">
        <w:rPr>
          <w:sz w:val="20"/>
          <w:szCs w:val="20"/>
        </w:rPr>
        <w:t>,</w:t>
      </w:r>
    </w:p>
    <w:p w14:paraId="388AE04D" w14:textId="1AB7C81C" w:rsidR="0067486C" w:rsidRPr="00BC4D3A" w:rsidRDefault="0067486C" w:rsidP="00A20A2E">
      <w:pPr>
        <w:rPr>
          <w:color w:val="FF0000"/>
          <w:sz w:val="20"/>
          <w:szCs w:val="20"/>
        </w:rPr>
      </w:pPr>
    </w:p>
    <w:p w14:paraId="42CBB50D" w14:textId="72FE9008" w:rsidR="00EC6779" w:rsidRPr="00BC4D3A" w:rsidRDefault="00EC6779" w:rsidP="00EC6779">
      <w:pPr>
        <w:rPr>
          <w:sz w:val="20"/>
          <w:szCs w:val="20"/>
        </w:rPr>
      </w:pPr>
      <w:r w:rsidRPr="00BC4D3A">
        <w:rPr>
          <w:sz w:val="20"/>
          <w:szCs w:val="20"/>
        </w:rPr>
        <w:t xml:space="preserve">Podrobnejšie požiadavky sú uvedené v prílohách </w:t>
      </w:r>
      <w:r w:rsidR="00E46455">
        <w:rPr>
          <w:sz w:val="20"/>
          <w:szCs w:val="20"/>
        </w:rPr>
        <w:t>B1</w:t>
      </w:r>
      <w:r w:rsidR="007F71B7" w:rsidRPr="00BC4D3A">
        <w:rPr>
          <w:sz w:val="20"/>
          <w:szCs w:val="20"/>
        </w:rPr>
        <w:t xml:space="preserve"> </w:t>
      </w:r>
      <w:r w:rsidR="009257E1" w:rsidRPr="00BC4D3A">
        <w:rPr>
          <w:sz w:val="20"/>
          <w:szCs w:val="20"/>
        </w:rPr>
        <w:t xml:space="preserve">uvedenými </w:t>
      </w:r>
      <w:r w:rsidRPr="00BC4D3A">
        <w:rPr>
          <w:sz w:val="20"/>
          <w:szCs w:val="20"/>
        </w:rPr>
        <w:t>v bode 4.1 tejto prílohy.</w:t>
      </w:r>
    </w:p>
    <w:p w14:paraId="5E897A19" w14:textId="78376D64" w:rsidR="005D00A1" w:rsidRPr="00BC4D3A" w:rsidRDefault="005D00A1" w:rsidP="00EC6779">
      <w:pPr>
        <w:rPr>
          <w:sz w:val="20"/>
          <w:szCs w:val="20"/>
        </w:rPr>
      </w:pPr>
    </w:p>
    <w:p w14:paraId="700F1427" w14:textId="74DFCF81" w:rsidR="009E12B1" w:rsidRDefault="005D00A1" w:rsidP="00EC6779">
      <w:pPr>
        <w:rPr>
          <w:b/>
          <w:bCs/>
          <w:sz w:val="20"/>
          <w:szCs w:val="20"/>
        </w:rPr>
      </w:pPr>
      <w:r w:rsidRPr="00BC4D3A">
        <w:rPr>
          <w:b/>
          <w:sz w:val="20"/>
          <w:szCs w:val="20"/>
        </w:rPr>
        <w:t xml:space="preserve">4.3. </w:t>
      </w:r>
      <w:r w:rsidR="009E12B1" w:rsidRPr="00BC4D3A">
        <w:rPr>
          <w:b/>
          <w:bCs/>
          <w:sz w:val="20"/>
          <w:szCs w:val="20"/>
        </w:rPr>
        <w:t>Požiadavky na zabezpečenie doplňujúcich prieskumov a</w:t>
      </w:r>
      <w:r w:rsidR="00D00010">
        <w:rPr>
          <w:b/>
          <w:bCs/>
          <w:sz w:val="20"/>
          <w:szCs w:val="20"/>
        </w:rPr>
        <w:t> </w:t>
      </w:r>
      <w:r w:rsidR="009E12B1" w:rsidRPr="00BC4D3A">
        <w:rPr>
          <w:b/>
          <w:bCs/>
          <w:sz w:val="20"/>
          <w:szCs w:val="20"/>
        </w:rPr>
        <w:t>meraní</w:t>
      </w:r>
    </w:p>
    <w:p w14:paraId="2BF66CDE" w14:textId="77777777" w:rsidR="00D00010" w:rsidRPr="00BC4D3A" w:rsidRDefault="00D00010" w:rsidP="00EC6779">
      <w:pPr>
        <w:rPr>
          <w:b/>
          <w:bCs/>
          <w:sz w:val="20"/>
          <w:szCs w:val="20"/>
        </w:rPr>
      </w:pPr>
    </w:p>
    <w:p w14:paraId="7B6F1D05" w14:textId="08B12196" w:rsidR="009E12B1" w:rsidRDefault="009E12B1" w:rsidP="009E12B1">
      <w:pPr>
        <w:rPr>
          <w:sz w:val="20"/>
          <w:szCs w:val="20"/>
        </w:rPr>
      </w:pPr>
      <w:r w:rsidRPr="00BC4D3A">
        <w:rPr>
          <w:sz w:val="20"/>
          <w:szCs w:val="20"/>
        </w:rPr>
        <w:t>Zhotoviteľ je zodpovedný za zaobstaranie ďalších údajov a informácií o stavenisku na základe zabezpečenia prieskumov v štádiu projektových prác na DSP a za ich interpretáciu.</w:t>
      </w:r>
    </w:p>
    <w:p w14:paraId="0E622AAC" w14:textId="77777777" w:rsidR="00D00010" w:rsidRPr="00BC4D3A" w:rsidRDefault="00D00010" w:rsidP="009E12B1">
      <w:pPr>
        <w:rPr>
          <w:sz w:val="20"/>
          <w:szCs w:val="20"/>
        </w:rPr>
      </w:pPr>
    </w:p>
    <w:p w14:paraId="70B94498" w14:textId="77777777" w:rsidR="009E12B1" w:rsidRPr="00BC4D3A" w:rsidRDefault="009E12B1" w:rsidP="009E12B1">
      <w:pPr>
        <w:pStyle w:val="00-05"/>
        <w:rPr>
          <w:sz w:val="20"/>
        </w:rPr>
      </w:pPr>
      <w:r w:rsidRPr="00BC4D3A">
        <w:rPr>
          <w:sz w:val="20"/>
        </w:rPr>
        <w:t>•</w:t>
      </w:r>
      <w:r w:rsidRPr="00BC4D3A">
        <w:rPr>
          <w:sz w:val="20"/>
        </w:rPr>
        <w:tab/>
        <w:t>geodetický elaborát:</w:t>
      </w:r>
    </w:p>
    <w:p w14:paraId="0E897E1F" w14:textId="77777777" w:rsidR="009E12B1" w:rsidRPr="00BC4D3A" w:rsidRDefault="009E12B1" w:rsidP="009E12B1">
      <w:pPr>
        <w:pStyle w:val="05-10"/>
        <w:rPr>
          <w:sz w:val="20"/>
          <w:szCs w:val="20"/>
        </w:rPr>
      </w:pPr>
      <w:r w:rsidRPr="00BC4D3A">
        <w:rPr>
          <w:sz w:val="20"/>
          <w:szCs w:val="20"/>
        </w:rPr>
        <w:t>–</w:t>
      </w:r>
      <w:r w:rsidRPr="00BC4D3A">
        <w:rPr>
          <w:sz w:val="20"/>
          <w:szCs w:val="20"/>
        </w:rPr>
        <w:tab/>
        <w:t>zameranie územia v rozsahu potrebnom pre vypracovanie DSP a určenie veľkosti záberu pozemkov,</w:t>
      </w:r>
    </w:p>
    <w:p w14:paraId="4BB82B53" w14:textId="77777777" w:rsidR="009E12B1" w:rsidRPr="00BC4D3A" w:rsidRDefault="009E12B1" w:rsidP="009E12B1">
      <w:pPr>
        <w:pStyle w:val="05-10"/>
        <w:rPr>
          <w:sz w:val="20"/>
          <w:szCs w:val="20"/>
        </w:rPr>
      </w:pPr>
      <w:r w:rsidRPr="00BC4D3A">
        <w:rPr>
          <w:sz w:val="20"/>
          <w:szCs w:val="20"/>
        </w:rPr>
        <w:t>–</w:t>
      </w:r>
      <w:r w:rsidRPr="00BC4D3A">
        <w:rPr>
          <w:sz w:val="20"/>
          <w:szCs w:val="20"/>
        </w:rPr>
        <w:tab/>
        <w:t>potvrdenie zákresu inžinierskych sietí (originál) v mapovom podklade autorizovaným správcom – v súprave č. 1, 2</w:t>
      </w:r>
    </w:p>
    <w:p w14:paraId="2CDD2D21" w14:textId="6201F15E" w:rsidR="009F6A4C" w:rsidRDefault="009E12B1" w:rsidP="009F6A4C">
      <w:pPr>
        <w:pStyle w:val="00-05"/>
        <w:rPr>
          <w:sz w:val="20"/>
        </w:rPr>
      </w:pPr>
      <w:r w:rsidRPr="00BC4D3A">
        <w:rPr>
          <w:sz w:val="20"/>
        </w:rPr>
        <w:t>•</w:t>
      </w:r>
      <w:r w:rsidRPr="00BC4D3A">
        <w:rPr>
          <w:sz w:val="20"/>
        </w:rPr>
        <w:tab/>
        <w:t>podrobný inžinierskogeologický prieskum, hydrogeologický prieskum a monitoring vôd podľa požiadaviek uvedených v</w:t>
      </w:r>
      <w:r w:rsidR="00D26298">
        <w:rPr>
          <w:sz w:val="20"/>
        </w:rPr>
        <w:t xml:space="preserve"> B1 </w:t>
      </w:r>
      <w:r w:rsidR="00855E82">
        <w:rPr>
          <w:sz w:val="20"/>
        </w:rPr>
        <w:t>3</w:t>
      </w:r>
      <w:r w:rsidR="00D26298">
        <w:rPr>
          <w:sz w:val="20"/>
        </w:rPr>
        <w:t xml:space="preserve"> Základné náležitosti </w:t>
      </w:r>
      <w:r w:rsidR="00F25CFB">
        <w:rPr>
          <w:sz w:val="20"/>
        </w:rPr>
        <w:t>projektu stavby</w:t>
      </w:r>
      <w:r w:rsidR="000E3893">
        <w:rPr>
          <w:sz w:val="20"/>
        </w:rPr>
        <w:t xml:space="preserve"> (</w:t>
      </w:r>
      <w:r w:rsidR="00AE4024">
        <w:rPr>
          <w:sz w:val="20"/>
        </w:rPr>
        <w:t>PS)</w:t>
      </w:r>
    </w:p>
    <w:p w14:paraId="3BCD6D90" w14:textId="39FCBC1B" w:rsidR="009F6A4C" w:rsidRPr="009F6A4C" w:rsidRDefault="009F6A4C" w:rsidP="009F6A4C">
      <w:pPr>
        <w:pStyle w:val="00-05"/>
        <w:numPr>
          <w:ilvl w:val="0"/>
          <w:numId w:val="27"/>
        </w:numPr>
        <w:ind w:left="284" w:hanging="284"/>
        <w:rPr>
          <w:sz w:val="20"/>
        </w:rPr>
      </w:pPr>
      <w:r w:rsidRPr="009F6A4C">
        <w:rPr>
          <w:sz w:val="20"/>
        </w:rPr>
        <w:t>dopravno-inžiniersk</w:t>
      </w:r>
      <w:r w:rsidR="002B31C0">
        <w:rPr>
          <w:sz w:val="20"/>
        </w:rPr>
        <w:t>y prieskum</w:t>
      </w:r>
      <w:r w:rsidRPr="009F6A4C">
        <w:rPr>
          <w:sz w:val="20"/>
        </w:rPr>
        <w:t>:</w:t>
      </w:r>
    </w:p>
    <w:p w14:paraId="04A51F6F" w14:textId="77777777" w:rsidR="009E12B1" w:rsidRPr="00BC4D3A" w:rsidRDefault="009E12B1" w:rsidP="009E12B1">
      <w:pPr>
        <w:pStyle w:val="00-05"/>
        <w:rPr>
          <w:sz w:val="20"/>
        </w:rPr>
      </w:pPr>
      <w:r w:rsidRPr="00BC4D3A">
        <w:rPr>
          <w:sz w:val="20"/>
        </w:rPr>
        <w:t>•</w:t>
      </w:r>
      <w:r w:rsidRPr="00BC4D3A">
        <w:rPr>
          <w:sz w:val="20"/>
        </w:rPr>
        <w:tab/>
        <w:t>Environmentálne prieskumy a štúdie, resp. ich aktualizácia:</w:t>
      </w:r>
    </w:p>
    <w:p w14:paraId="4DB3A7DC" w14:textId="77777777" w:rsidR="009E12B1" w:rsidRPr="00BC4D3A" w:rsidRDefault="009E12B1" w:rsidP="009E12B1">
      <w:pPr>
        <w:pStyle w:val="00-05"/>
        <w:rPr>
          <w:sz w:val="20"/>
        </w:rPr>
      </w:pPr>
      <w:r w:rsidRPr="00BC4D3A">
        <w:rPr>
          <w:sz w:val="20"/>
        </w:rPr>
        <w:tab/>
        <w:t xml:space="preserve">- Rozptylová štúdia, </w:t>
      </w:r>
    </w:p>
    <w:p w14:paraId="003B8827" w14:textId="77777777" w:rsidR="009E12B1" w:rsidRPr="00BC4D3A" w:rsidRDefault="009E12B1" w:rsidP="009E12B1">
      <w:pPr>
        <w:pStyle w:val="00-05"/>
        <w:rPr>
          <w:sz w:val="20"/>
        </w:rPr>
      </w:pPr>
      <w:r w:rsidRPr="00BC4D3A">
        <w:rPr>
          <w:sz w:val="20"/>
        </w:rPr>
        <w:tab/>
        <w:t xml:space="preserve">- Hluková štúdia, </w:t>
      </w:r>
    </w:p>
    <w:p w14:paraId="06E302DC" w14:textId="705DFDA5" w:rsidR="009E12B1" w:rsidRPr="00BC4D3A" w:rsidRDefault="009E12B1" w:rsidP="009A750C">
      <w:pPr>
        <w:pStyle w:val="00-05"/>
        <w:ind w:firstLine="0"/>
        <w:rPr>
          <w:sz w:val="20"/>
        </w:rPr>
      </w:pPr>
      <w:r w:rsidRPr="00BC4D3A">
        <w:rPr>
          <w:sz w:val="20"/>
        </w:rPr>
        <w:t>- Vibračná štúdia,</w:t>
      </w:r>
    </w:p>
    <w:p w14:paraId="4DF1585C" w14:textId="77777777" w:rsidR="009E12B1" w:rsidRPr="00BC4D3A" w:rsidRDefault="009E12B1" w:rsidP="009E12B1">
      <w:pPr>
        <w:pStyle w:val="00-05"/>
        <w:rPr>
          <w:sz w:val="20"/>
        </w:rPr>
      </w:pPr>
      <w:r w:rsidRPr="00BC4D3A">
        <w:rPr>
          <w:sz w:val="20"/>
        </w:rPr>
        <w:tab/>
        <w:t>- Inventarizácia a spoločenské ohodnotenie biotopov,</w:t>
      </w:r>
    </w:p>
    <w:p w14:paraId="3ED7B09B" w14:textId="77777777" w:rsidR="009E12B1" w:rsidRPr="00BC4D3A" w:rsidRDefault="009E12B1" w:rsidP="009E12B1">
      <w:pPr>
        <w:pStyle w:val="00-05"/>
        <w:rPr>
          <w:sz w:val="20"/>
        </w:rPr>
      </w:pPr>
      <w:r w:rsidRPr="00BC4D3A">
        <w:rPr>
          <w:sz w:val="20"/>
        </w:rPr>
        <w:tab/>
        <w:t>- Migračná štúdia,</w:t>
      </w:r>
    </w:p>
    <w:p w14:paraId="739F0A24" w14:textId="60D8A132" w:rsidR="009E12B1" w:rsidRPr="00BC4D3A" w:rsidRDefault="009E12B1" w:rsidP="009E12B1">
      <w:pPr>
        <w:pStyle w:val="00-05"/>
        <w:rPr>
          <w:sz w:val="20"/>
        </w:rPr>
      </w:pPr>
      <w:r w:rsidRPr="00BC4D3A">
        <w:rPr>
          <w:sz w:val="20"/>
        </w:rPr>
        <w:tab/>
        <w:t>- Posúdenie súladu s rámcovou smernicou o vodách,</w:t>
      </w:r>
    </w:p>
    <w:p w14:paraId="3754ED22" w14:textId="77777777" w:rsidR="009E12B1" w:rsidRPr="00BC4D3A" w:rsidRDefault="009E12B1" w:rsidP="009E12B1">
      <w:pPr>
        <w:pStyle w:val="00-05"/>
        <w:rPr>
          <w:sz w:val="20"/>
        </w:rPr>
      </w:pPr>
      <w:r w:rsidRPr="00BC4D3A">
        <w:rPr>
          <w:sz w:val="20"/>
        </w:rPr>
        <w:tab/>
        <w:t>- Primerané posúdenie na Natura 2000 vrátane kumulatívnych vplyvov,</w:t>
      </w:r>
      <w:r w:rsidRPr="00BC4D3A" w:rsidDel="00B8637E">
        <w:rPr>
          <w:sz w:val="20"/>
        </w:rPr>
        <w:t xml:space="preserve"> </w:t>
      </w:r>
    </w:p>
    <w:p w14:paraId="5019F41D" w14:textId="77777777" w:rsidR="009E12B1" w:rsidRPr="00BC4D3A" w:rsidRDefault="009E12B1" w:rsidP="009E12B1">
      <w:pPr>
        <w:pStyle w:val="00-05"/>
        <w:rPr>
          <w:sz w:val="20"/>
        </w:rPr>
      </w:pPr>
      <w:r w:rsidRPr="00BC4D3A">
        <w:rPr>
          <w:sz w:val="20"/>
        </w:rPr>
        <w:tab/>
        <w:t xml:space="preserve">- Posúdenie na klimatické zmeny, </w:t>
      </w:r>
    </w:p>
    <w:p w14:paraId="0EB6D04F" w14:textId="77777777" w:rsidR="009E12B1" w:rsidRPr="00BC4D3A" w:rsidRDefault="009E12B1" w:rsidP="009E12B1">
      <w:pPr>
        <w:pStyle w:val="00-05"/>
        <w:rPr>
          <w:sz w:val="20"/>
        </w:rPr>
      </w:pPr>
      <w:r w:rsidRPr="00BC4D3A">
        <w:rPr>
          <w:sz w:val="20"/>
        </w:rPr>
        <w:tab/>
        <w:t>- Hodnotenie vplyvov na verejné zdravie (HIA),</w:t>
      </w:r>
    </w:p>
    <w:p w14:paraId="16621D06" w14:textId="77777777" w:rsidR="009E12B1" w:rsidRPr="00BC4D3A" w:rsidRDefault="009E12B1" w:rsidP="009E12B1">
      <w:pPr>
        <w:pStyle w:val="00-05"/>
        <w:rPr>
          <w:sz w:val="20"/>
        </w:rPr>
      </w:pPr>
      <w:r w:rsidRPr="00BC4D3A">
        <w:rPr>
          <w:sz w:val="20"/>
        </w:rPr>
        <w:tab/>
        <w:t>- Dendrologický prieskum,</w:t>
      </w:r>
    </w:p>
    <w:p w14:paraId="1D350B0E" w14:textId="243A0647" w:rsidR="009E12B1" w:rsidRPr="00BC4D3A" w:rsidRDefault="009E12B1" w:rsidP="00D26298">
      <w:pPr>
        <w:pStyle w:val="00-05"/>
        <w:rPr>
          <w:sz w:val="20"/>
        </w:rPr>
      </w:pPr>
      <w:r w:rsidRPr="00BC4D3A">
        <w:rPr>
          <w:sz w:val="20"/>
        </w:rPr>
        <w:tab/>
        <w:t xml:space="preserve">- Pedologický prieskum, </w:t>
      </w:r>
    </w:p>
    <w:p w14:paraId="16F5CE30" w14:textId="71ACD78C" w:rsidR="009E12B1" w:rsidRPr="00BC4D3A" w:rsidRDefault="009E12B1" w:rsidP="009E12B1">
      <w:pPr>
        <w:pStyle w:val="00-05"/>
        <w:rPr>
          <w:sz w:val="20"/>
        </w:rPr>
      </w:pPr>
      <w:r w:rsidRPr="00BC4D3A">
        <w:rPr>
          <w:sz w:val="20"/>
        </w:rPr>
        <w:tab/>
        <w:t>- ďalšie prieskumy, ktoré určí príslušný orgán štátnej správy,</w:t>
      </w:r>
    </w:p>
    <w:p w14:paraId="6EF3C075" w14:textId="77777777" w:rsidR="009E12B1" w:rsidRPr="00BC4D3A" w:rsidRDefault="009E12B1" w:rsidP="009E12B1">
      <w:pPr>
        <w:pStyle w:val="00-05"/>
        <w:rPr>
          <w:sz w:val="20"/>
        </w:rPr>
      </w:pPr>
      <w:r w:rsidRPr="00BC4D3A">
        <w:rPr>
          <w:sz w:val="20"/>
        </w:rPr>
        <w:t>•</w:t>
      </w:r>
      <w:r w:rsidRPr="00BC4D3A">
        <w:rPr>
          <w:sz w:val="20"/>
        </w:rPr>
        <w:tab/>
        <w:t>korózny a geoelektrický prieskum,</w:t>
      </w:r>
    </w:p>
    <w:p w14:paraId="182B2B1D" w14:textId="77777777" w:rsidR="009E12B1" w:rsidRPr="00BC4D3A" w:rsidRDefault="009E12B1" w:rsidP="009E12B1">
      <w:pPr>
        <w:pStyle w:val="00-05"/>
        <w:rPr>
          <w:color w:val="FF0000"/>
          <w:sz w:val="20"/>
        </w:rPr>
      </w:pPr>
      <w:r w:rsidRPr="00BC4D3A">
        <w:rPr>
          <w:sz w:val="20"/>
        </w:rPr>
        <w:t>•</w:t>
      </w:r>
      <w:r w:rsidRPr="00BC4D3A">
        <w:rPr>
          <w:sz w:val="20"/>
        </w:rPr>
        <w:tab/>
        <w:t>archeologický prieskum,</w:t>
      </w:r>
    </w:p>
    <w:p w14:paraId="4B21AC82" w14:textId="77777777" w:rsidR="009E12B1" w:rsidRPr="00BC4D3A" w:rsidRDefault="009E12B1" w:rsidP="009E12B1">
      <w:pPr>
        <w:pStyle w:val="00-05"/>
        <w:rPr>
          <w:sz w:val="20"/>
        </w:rPr>
      </w:pPr>
      <w:r w:rsidRPr="00BC4D3A">
        <w:rPr>
          <w:sz w:val="20"/>
        </w:rPr>
        <w:t>•</w:t>
      </w:r>
      <w:r w:rsidRPr="00BC4D3A">
        <w:rPr>
          <w:sz w:val="20"/>
        </w:rPr>
        <w:tab/>
        <w:t>seizmický prieskum,</w:t>
      </w:r>
    </w:p>
    <w:p w14:paraId="65E3E12C" w14:textId="77777777" w:rsidR="009E12B1" w:rsidRPr="00BC4D3A" w:rsidRDefault="009E12B1" w:rsidP="009E12B1">
      <w:pPr>
        <w:pStyle w:val="00-05"/>
        <w:rPr>
          <w:sz w:val="20"/>
        </w:rPr>
      </w:pPr>
      <w:r w:rsidRPr="00BC4D3A">
        <w:rPr>
          <w:sz w:val="20"/>
        </w:rPr>
        <w:t>•</w:t>
      </w:r>
      <w:r w:rsidRPr="00BC4D3A">
        <w:rPr>
          <w:sz w:val="20"/>
        </w:rPr>
        <w:tab/>
        <w:t>pyrotechnický prieskum,</w:t>
      </w:r>
    </w:p>
    <w:p w14:paraId="310FF487" w14:textId="77777777" w:rsidR="009E12B1" w:rsidRPr="00BC4D3A" w:rsidRDefault="009E12B1" w:rsidP="009E12B1">
      <w:pPr>
        <w:pStyle w:val="00-05"/>
        <w:rPr>
          <w:sz w:val="20"/>
        </w:rPr>
      </w:pPr>
      <w:r w:rsidRPr="00BC4D3A">
        <w:rPr>
          <w:sz w:val="20"/>
        </w:rPr>
        <w:t>•   Radónový prieskum</w:t>
      </w:r>
    </w:p>
    <w:p w14:paraId="4C24B4FC" w14:textId="3683AAB1" w:rsidR="009E12B1" w:rsidRPr="00BC4D3A" w:rsidRDefault="009E12B1" w:rsidP="009E12B1">
      <w:pPr>
        <w:pStyle w:val="00-05"/>
        <w:rPr>
          <w:sz w:val="20"/>
        </w:rPr>
      </w:pPr>
      <w:r w:rsidRPr="00BC4D3A">
        <w:rPr>
          <w:sz w:val="20"/>
        </w:rPr>
        <w:t xml:space="preserve">•   </w:t>
      </w:r>
      <w:r w:rsidR="00855E82">
        <w:rPr>
          <w:sz w:val="20"/>
        </w:rPr>
        <w:t>štúdia využitia vyťaženého horninového materiálu</w:t>
      </w:r>
    </w:p>
    <w:p w14:paraId="37400E80" w14:textId="77777777" w:rsidR="009E12B1" w:rsidRPr="00BC4D3A" w:rsidRDefault="009E12B1" w:rsidP="009E12B1">
      <w:pPr>
        <w:pStyle w:val="00-05"/>
        <w:rPr>
          <w:sz w:val="20"/>
        </w:rPr>
      </w:pPr>
      <w:r w:rsidRPr="00BC4D3A">
        <w:rPr>
          <w:sz w:val="20"/>
        </w:rPr>
        <w:t>•   Svetlotechnická štúdia</w:t>
      </w:r>
    </w:p>
    <w:p w14:paraId="521B1D78" w14:textId="45E297F1" w:rsidR="009E12B1" w:rsidRPr="00BC4D3A" w:rsidRDefault="009E12B1" w:rsidP="009A750C">
      <w:pPr>
        <w:pStyle w:val="00-05"/>
        <w:rPr>
          <w:sz w:val="20"/>
        </w:rPr>
      </w:pPr>
      <w:r w:rsidRPr="00BC4D3A">
        <w:rPr>
          <w:sz w:val="20"/>
        </w:rPr>
        <w:t xml:space="preserve">•  </w:t>
      </w:r>
      <w:r w:rsidRPr="00BC4D3A">
        <w:rPr>
          <w:bCs/>
          <w:sz w:val="20"/>
        </w:rPr>
        <w:t xml:space="preserve"> </w:t>
      </w:r>
      <w:r w:rsidRPr="00BC4D3A">
        <w:rPr>
          <w:sz w:val="20"/>
        </w:rPr>
        <w:t>Projekt monitoringu vybraných zložiek životného prostredia,</w:t>
      </w:r>
    </w:p>
    <w:p w14:paraId="75466E04" w14:textId="2C0CC5C0" w:rsidR="009E12B1" w:rsidRPr="00BC4D3A" w:rsidRDefault="009E12B1" w:rsidP="009A750C">
      <w:pPr>
        <w:pStyle w:val="00-05"/>
        <w:rPr>
          <w:sz w:val="20"/>
        </w:rPr>
      </w:pPr>
      <w:r w:rsidRPr="00BC4D3A">
        <w:rPr>
          <w:sz w:val="20"/>
        </w:rPr>
        <w:t>•   Projekt seizmického monitoringu,</w:t>
      </w:r>
    </w:p>
    <w:p w14:paraId="29F77F19" w14:textId="010B2A99" w:rsidR="009E12B1" w:rsidRPr="00BC4D3A" w:rsidRDefault="009E12B1" w:rsidP="009A750C">
      <w:pPr>
        <w:pStyle w:val="00-05"/>
        <w:rPr>
          <w:bCs/>
          <w:sz w:val="20"/>
        </w:rPr>
      </w:pPr>
      <w:r w:rsidRPr="00BC4D3A">
        <w:rPr>
          <w:sz w:val="20"/>
        </w:rPr>
        <w:t xml:space="preserve">•   </w:t>
      </w:r>
      <w:r w:rsidRPr="00BC4D3A">
        <w:rPr>
          <w:bCs/>
          <w:sz w:val="20"/>
        </w:rPr>
        <w:t>Projekty geotechnického monitoringu,</w:t>
      </w:r>
    </w:p>
    <w:p w14:paraId="54FBE2B6" w14:textId="470CFA81" w:rsidR="009E12B1" w:rsidRPr="00BC4D3A" w:rsidRDefault="009E12B1" w:rsidP="00F858C9">
      <w:pPr>
        <w:pStyle w:val="00-05"/>
        <w:rPr>
          <w:bCs/>
          <w:sz w:val="20"/>
        </w:rPr>
      </w:pPr>
      <w:r w:rsidRPr="00BC4D3A">
        <w:rPr>
          <w:sz w:val="20"/>
        </w:rPr>
        <w:t>•</w:t>
      </w:r>
      <w:r w:rsidRPr="00BC4D3A">
        <w:rPr>
          <w:sz w:val="20"/>
        </w:rPr>
        <w:tab/>
      </w:r>
      <w:del w:id="6" w:author="Erik Weiss" w:date="2025-06-26T11:12:00Z">
        <w:r w:rsidRPr="00BC4D3A" w:rsidDel="009E4CB9">
          <w:rPr>
            <w:bCs/>
            <w:sz w:val="20"/>
          </w:rPr>
          <w:delText>štúdia environmentálnej záťaže</w:delText>
        </w:r>
      </w:del>
      <w:ins w:id="7" w:author="Erik Weiss" w:date="2025-06-26T11:12:00Z">
        <w:r w:rsidR="009E4CB9">
          <w:rPr>
            <w:bCs/>
            <w:sz w:val="20"/>
          </w:rPr>
          <w:t>Neuplatňuje sa</w:t>
        </w:r>
      </w:ins>
      <w:bookmarkStart w:id="8" w:name="_GoBack"/>
      <w:bookmarkEnd w:id="8"/>
      <w:r w:rsidRPr="00BC4D3A">
        <w:rPr>
          <w:bCs/>
          <w:sz w:val="20"/>
        </w:rPr>
        <w:t>,</w:t>
      </w:r>
    </w:p>
    <w:p w14:paraId="5E353FF3" w14:textId="77777777" w:rsidR="009E12B1" w:rsidRPr="00BC4D3A" w:rsidRDefault="009E12B1" w:rsidP="009E12B1">
      <w:pPr>
        <w:pStyle w:val="00-05"/>
        <w:rPr>
          <w:bCs/>
          <w:sz w:val="20"/>
        </w:rPr>
      </w:pPr>
      <w:r w:rsidRPr="00BC4D3A">
        <w:rPr>
          <w:sz w:val="20"/>
        </w:rPr>
        <w:t>•</w:t>
      </w:r>
      <w:r w:rsidRPr="00BC4D3A">
        <w:rPr>
          <w:sz w:val="20"/>
        </w:rPr>
        <w:tab/>
        <w:t>vizualizácia 3D,</w:t>
      </w:r>
    </w:p>
    <w:p w14:paraId="3BE33355" w14:textId="77777777" w:rsidR="009E12B1" w:rsidRPr="00BC4D3A" w:rsidRDefault="009E12B1" w:rsidP="009E12B1">
      <w:pPr>
        <w:pStyle w:val="00-05"/>
        <w:rPr>
          <w:sz w:val="20"/>
        </w:rPr>
      </w:pPr>
      <w:r w:rsidRPr="00BC4D3A">
        <w:rPr>
          <w:sz w:val="20"/>
        </w:rPr>
        <w:t>•</w:t>
      </w:r>
      <w:r w:rsidRPr="00BC4D3A">
        <w:rPr>
          <w:sz w:val="20"/>
        </w:rPr>
        <w:tab/>
        <w:t>prípadné ďalšie prieskumy.</w:t>
      </w:r>
    </w:p>
    <w:p w14:paraId="1635067E" w14:textId="77777777" w:rsidR="009E12B1" w:rsidRPr="00BC4D3A" w:rsidRDefault="009E12B1" w:rsidP="009E12B1">
      <w:pPr>
        <w:rPr>
          <w:sz w:val="20"/>
          <w:szCs w:val="20"/>
        </w:rPr>
      </w:pPr>
    </w:p>
    <w:p w14:paraId="0B46D59C" w14:textId="77777777" w:rsidR="009E12B1" w:rsidRPr="00BC4D3A" w:rsidRDefault="009E12B1" w:rsidP="009E12B1">
      <w:pPr>
        <w:rPr>
          <w:sz w:val="20"/>
          <w:szCs w:val="20"/>
        </w:rPr>
      </w:pPr>
      <w:r w:rsidRPr="00BC4D3A">
        <w:rPr>
          <w:sz w:val="20"/>
          <w:szCs w:val="20"/>
        </w:rPr>
        <w:t>Zhotoviteľ zabezpečí v rámci projektových prác doplňujúce prieskumy v rozsahu a podrobnostiach vylučujúcich v maximálnej možnej miere nepredvídateľné fyzické podmienky. Aj na základe doplňujúcich prieskumov a meraní následne vypracuje dokumentáciu, vrátane návrhu opatrení.</w:t>
      </w:r>
    </w:p>
    <w:p w14:paraId="756E688E" w14:textId="77777777" w:rsidR="009E12B1" w:rsidRDefault="009E12B1" w:rsidP="00EC6779">
      <w:pPr>
        <w:rPr>
          <w:b/>
          <w:bCs/>
        </w:rPr>
      </w:pPr>
    </w:p>
    <w:p w14:paraId="7B784264" w14:textId="1B827C11" w:rsidR="009E12B1" w:rsidRDefault="009E12B1" w:rsidP="0073572D">
      <w:pPr>
        <w:pStyle w:val="Hlavika"/>
        <w:numPr>
          <w:ilvl w:val="1"/>
          <w:numId w:val="7"/>
        </w:numPr>
        <w:pBdr>
          <w:bottom w:val="none" w:sz="0" w:space="0" w:color="auto"/>
        </w:pBdr>
        <w:tabs>
          <w:tab w:val="clear" w:pos="9639"/>
          <w:tab w:val="left" w:pos="-4860"/>
          <w:tab w:val="left" w:pos="540"/>
          <w:tab w:val="left" w:pos="709"/>
          <w:tab w:val="left" w:pos="2340"/>
          <w:tab w:val="left" w:pos="3060"/>
          <w:tab w:val="center" w:pos="4819"/>
        </w:tabs>
        <w:autoSpaceDE w:val="0"/>
        <w:autoSpaceDN w:val="0"/>
        <w:spacing w:after="120"/>
        <w:rPr>
          <w:b/>
          <w:bCs/>
          <w:caps w:val="0"/>
          <w:color w:val="auto"/>
          <w:sz w:val="22"/>
        </w:rPr>
      </w:pPr>
      <w:r w:rsidRPr="009E12B1">
        <w:rPr>
          <w:b/>
          <w:bCs/>
          <w:caps w:val="0"/>
          <w:color w:val="auto"/>
          <w:sz w:val="22"/>
        </w:rPr>
        <w:t>Náležitosti dokumentácie</w:t>
      </w:r>
    </w:p>
    <w:p w14:paraId="5FA36022" w14:textId="25F1D46C"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základné náležitosti dokumen</w:t>
      </w:r>
      <w:r w:rsidR="00F858C9">
        <w:rPr>
          <w:rFonts w:eastAsia="Arial" w:cs="Arial"/>
          <w:bCs/>
          <w:caps w:val="0"/>
          <w:color w:val="000000"/>
          <w:szCs w:val="22"/>
        </w:rPr>
        <w:t>tácie stavebného zámeru (DSZ) a</w:t>
      </w:r>
      <w:r w:rsidRPr="00370047">
        <w:rPr>
          <w:rFonts w:eastAsia="Arial" w:cs="Arial"/>
          <w:bCs/>
          <w:caps w:val="0"/>
          <w:color w:val="000000"/>
          <w:szCs w:val="22"/>
        </w:rPr>
        <w:t xml:space="preserve"> </w:t>
      </w:r>
      <w:r w:rsidR="000E3893">
        <w:rPr>
          <w:rFonts w:eastAsia="Arial" w:cs="Arial"/>
          <w:bCs/>
          <w:caps w:val="0"/>
          <w:color w:val="000000"/>
          <w:szCs w:val="22"/>
        </w:rPr>
        <w:t>Projekt</w:t>
      </w:r>
      <w:r w:rsidR="000469C9">
        <w:rPr>
          <w:rFonts w:eastAsia="Arial" w:cs="Arial"/>
          <w:bCs/>
          <w:caps w:val="0"/>
          <w:color w:val="000000"/>
          <w:szCs w:val="22"/>
        </w:rPr>
        <w:t>u</w:t>
      </w:r>
      <w:r w:rsidR="00F25CFB">
        <w:rPr>
          <w:rFonts w:eastAsia="Arial" w:cs="Arial"/>
          <w:bCs/>
          <w:caps w:val="0"/>
          <w:color w:val="000000"/>
          <w:szCs w:val="22"/>
        </w:rPr>
        <w:t xml:space="preserve"> stavby</w:t>
      </w:r>
      <w:r w:rsidR="000E3893">
        <w:rPr>
          <w:rFonts w:eastAsia="Arial" w:cs="Arial"/>
          <w:bCs/>
          <w:caps w:val="0"/>
          <w:color w:val="000000"/>
          <w:szCs w:val="22"/>
        </w:rPr>
        <w:t xml:space="preserve"> (</w:t>
      </w:r>
      <w:r w:rsidR="00AE4024">
        <w:rPr>
          <w:rFonts w:eastAsia="Arial" w:cs="Arial"/>
          <w:bCs/>
          <w:caps w:val="0"/>
          <w:color w:val="000000"/>
          <w:szCs w:val="22"/>
        </w:rPr>
        <w:t xml:space="preserve">PS) </w:t>
      </w:r>
      <w:r w:rsidRPr="00370047">
        <w:rPr>
          <w:rFonts w:eastAsia="Arial" w:cs="Arial"/>
          <w:bCs/>
          <w:caps w:val="0"/>
          <w:color w:val="000000"/>
          <w:szCs w:val="22"/>
        </w:rPr>
        <w:t xml:space="preserve">, časti B.1 súťažných podkladov, podľa prílohy č. 2 a prílohy č. 3 </w:t>
      </w:r>
    </w:p>
    <w:p w14:paraId="19ABDD6F" w14:textId="257A04E7"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demolácie doplnené o fotodokumentáciu,</w:t>
      </w:r>
    </w:p>
    <w:p w14:paraId="715AB713" w14:textId="21A6D142"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smerový výpočet trasy – súradnice hlavných bodov osi cesty a po 100 m, pre mostné objekty súradnice opôr a</w:t>
      </w:r>
      <w:r>
        <w:rPr>
          <w:rFonts w:eastAsia="Arial" w:cs="Arial"/>
          <w:bCs/>
          <w:caps w:val="0"/>
          <w:color w:val="000000"/>
          <w:szCs w:val="22"/>
        </w:rPr>
        <w:t> </w:t>
      </w:r>
      <w:r w:rsidRPr="00370047">
        <w:rPr>
          <w:rFonts w:eastAsia="Arial" w:cs="Arial"/>
          <w:bCs/>
          <w:caps w:val="0"/>
          <w:color w:val="000000"/>
          <w:szCs w:val="22"/>
        </w:rPr>
        <w:t>podpier</w:t>
      </w:r>
    </w:p>
    <w:p w14:paraId="402E463E" w14:textId="363EA228"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kompletná dokumentácia v digitálnej forme,</w:t>
      </w:r>
      <w:r w:rsidR="003D5DCC">
        <w:rPr>
          <w:rFonts w:eastAsia="Arial" w:cs="Arial"/>
          <w:bCs/>
          <w:caps w:val="0"/>
          <w:color w:val="000000"/>
          <w:szCs w:val="22"/>
        </w:rPr>
        <w:t xml:space="preserve"> n</w:t>
      </w:r>
      <w:r w:rsidR="003D5DCC" w:rsidRPr="003D5DCC">
        <w:rPr>
          <w:rFonts w:eastAsia="Arial" w:cs="Arial"/>
          <w:bCs/>
          <w:caps w:val="0"/>
          <w:color w:val="000000"/>
          <w:szCs w:val="22"/>
        </w:rPr>
        <w:t>ázvy adresárov a podadresárov a jednotlivých súborov/príloh/výkresov v digitálnej forme dokumentácie musia korešpondovať s názvami jednotlivých častí dokumentácie a jej príloh.</w:t>
      </w:r>
    </w:p>
    <w:p w14:paraId="4A49998E" w14:textId="0467C974" w:rsidR="00370047" w:rsidRPr="00370047"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dokumentácia musí byť vypracovaná a osvedčená oprávnenou osobou v zmysle zákona č. 138/1992 Zb. o autorizovaných architektoch a autorizovaných stavebných inžinieroch v znení neskorších predpisov (autorizovaný architekt, autorizovaný inžinier) v prípadoch uvedených v zákone č. 50/1976 Zb. o územnom plánovaní a stavebnom poriadku (stavebný zákon) v znení neskorších predpisov,</w:t>
      </w:r>
    </w:p>
    <w:p w14:paraId="5971D665" w14:textId="30BE8D5A" w:rsidR="00370047" w:rsidRPr="00FA38AB" w:rsidRDefault="00370047"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370047">
        <w:rPr>
          <w:rFonts w:eastAsia="Arial" w:cs="Arial"/>
          <w:bCs/>
          <w:caps w:val="0"/>
          <w:color w:val="000000"/>
          <w:szCs w:val="22"/>
        </w:rPr>
        <w:t xml:space="preserve">hlavný inžinier projektu je povinný podpísať a potvrdiť kompletnú dokumentáciu DSZ, </w:t>
      </w:r>
      <w:r w:rsidR="00AE4024">
        <w:rPr>
          <w:rFonts w:eastAsia="Arial" w:cs="Arial"/>
          <w:bCs/>
          <w:caps w:val="0"/>
          <w:color w:val="000000"/>
          <w:szCs w:val="22"/>
        </w:rPr>
        <w:t>PS</w:t>
      </w:r>
      <w:r w:rsidR="00F25CFB" w:rsidRPr="00370047">
        <w:rPr>
          <w:rFonts w:eastAsia="Arial" w:cs="Arial"/>
          <w:bCs/>
          <w:caps w:val="0"/>
          <w:color w:val="000000"/>
          <w:szCs w:val="22"/>
        </w:rPr>
        <w:t xml:space="preserve"> </w:t>
      </w:r>
      <w:r w:rsidRPr="00370047">
        <w:rPr>
          <w:rFonts w:eastAsia="Arial" w:cs="Arial"/>
          <w:bCs/>
          <w:caps w:val="0"/>
          <w:color w:val="000000"/>
          <w:szCs w:val="22"/>
        </w:rPr>
        <w:t>odtlačkom pečiatky odbornej spôsobilosti.</w:t>
      </w:r>
    </w:p>
    <w:p w14:paraId="77DE608E" w14:textId="0B269B33" w:rsidR="009E12B1" w:rsidRPr="00FA38AB" w:rsidRDefault="009E12B1" w:rsidP="0073572D">
      <w:pPr>
        <w:pStyle w:val="Hlavika"/>
        <w:numPr>
          <w:ilvl w:val="0"/>
          <w:numId w:val="26"/>
        </w:numPr>
        <w:pBdr>
          <w:bottom w:val="none" w:sz="0" w:space="0" w:color="auto"/>
        </w:pBdr>
        <w:tabs>
          <w:tab w:val="clear" w:pos="9639"/>
          <w:tab w:val="left" w:pos="-4860"/>
          <w:tab w:val="left" w:pos="284"/>
          <w:tab w:val="left" w:pos="3060"/>
          <w:tab w:val="center" w:pos="4819"/>
        </w:tabs>
        <w:autoSpaceDE w:val="0"/>
        <w:autoSpaceDN w:val="0"/>
        <w:ind w:left="284" w:hanging="284"/>
        <w:rPr>
          <w:rFonts w:eastAsia="Arial" w:cs="Arial"/>
          <w:bCs/>
          <w:caps w:val="0"/>
          <w:color w:val="000000"/>
          <w:szCs w:val="22"/>
        </w:rPr>
      </w:pPr>
      <w:r w:rsidRPr="00FA38AB">
        <w:rPr>
          <w:rFonts w:eastAsia="Arial" w:cs="Arial"/>
          <w:bCs/>
          <w:caps w:val="0"/>
          <w:color w:val="000000"/>
          <w:szCs w:val="22"/>
        </w:rPr>
        <w:t xml:space="preserve">Pre </w:t>
      </w:r>
      <w:r w:rsidR="00AE4024">
        <w:rPr>
          <w:rFonts w:eastAsia="Arial" w:cs="Arial"/>
          <w:bCs/>
          <w:caps w:val="0"/>
          <w:color w:val="000000"/>
          <w:szCs w:val="22"/>
        </w:rPr>
        <w:t xml:space="preserve">PS </w:t>
      </w:r>
      <w:r w:rsidRPr="00FA38AB">
        <w:rPr>
          <w:rFonts w:eastAsia="Arial" w:cs="Arial"/>
          <w:bCs/>
          <w:caps w:val="0"/>
          <w:color w:val="000000"/>
          <w:szCs w:val="22"/>
        </w:rPr>
        <w:t>a D</w:t>
      </w:r>
      <w:r w:rsidR="00FA38AB">
        <w:rPr>
          <w:rFonts w:eastAsia="Arial" w:cs="Arial"/>
          <w:bCs/>
          <w:caps w:val="0"/>
          <w:color w:val="000000"/>
          <w:szCs w:val="22"/>
        </w:rPr>
        <w:t>SZ</w:t>
      </w:r>
      <w:r w:rsidRPr="00FA38AB">
        <w:rPr>
          <w:rFonts w:eastAsia="Arial" w:cs="Arial"/>
          <w:bCs/>
          <w:caps w:val="0"/>
          <w:color w:val="000000"/>
          <w:szCs w:val="22"/>
        </w:rPr>
        <w:t xml:space="preserve"> platia Technické podmienky TP 019 Dokumentácia stavieb ciest a aktuálne platné TP.  </w:t>
      </w:r>
    </w:p>
    <w:p w14:paraId="7CC9E974" w14:textId="1D758420" w:rsidR="00FA38AB" w:rsidRDefault="007C0119" w:rsidP="00FA38AB">
      <w:pPr>
        <w:pStyle w:val="Nadpis3"/>
        <w:numPr>
          <w:ilvl w:val="1"/>
          <w:numId w:val="7"/>
        </w:numPr>
      </w:pPr>
      <w:r w:rsidRPr="0044067B">
        <w:t>Spôsob a lehoty prerokovania</w:t>
      </w:r>
    </w:p>
    <w:p w14:paraId="066216E9" w14:textId="77777777" w:rsidR="00E936C2" w:rsidRPr="00E936C2" w:rsidRDefault="00E936C2" w:rsidP="00E936C2">
      <w:pPr>
        <w:rPr>
          <w:sz w:val="20"/>
          <w:szCs w:val="20"/>
        </w:rPr>
      </w:pPr>
      <w:r w:rsidRPr="00E936C2">
        <w:rPr>
          <w:sz w:val="20"/>
          <w:szCs w:val="20"/>
        </w:rPr>
        <w:t>Zhotoviteľ zvolá pracovné rokovanie na začiatku prác do 10 kalendárnych dní odo dňa nadobudnutia účinnosti zmluvy o dielo na základe dohody s objednávateľom. V rámci vstupného rokovania zhotoviteľ predloží zoznam všetkých členov pracovnej skupiny, ktorí sa budú podielať na vypracovaní diela, v zmysle prílohy B1.08.</w:t>
      </w:r>
    </w:p>
    <w:p w14:paraId="704F978E" w14:textId="51CFF36E" w:rsidR="00FA38AB" w:rsidRPr="00F858C9" w:rsidRDefault="00FA38AB" w:rsidP="00FA38AB">
      <w:pPr>
        <w:rPr>
          <w:sz w:val="20"/>
          <w:szCs w:val="20"/>
        </w:rPr>
      </w:pPr>
      <w:r w:rsidRPr="00F858C9">
        <w:rPr>
          <w:sz w:val="20"/>
          <w:szCs w:val="20"/>
        </w:rPr>
        <w:t xml:space="preserve">Zhotoviteľ v súvislosti s každým rokovaním zabezpečí pozvánku, vrátane jej rozposlania. Pozvánka musí byť vyhotovená tak, že na jej titulnej strane bude na hornej časti listu uvedené logo i názov Národnej diaľničnej spoločnosti vrátane adresy, potom nasleduje logo a názov firmy zhotoviteľa. Zhotoviteľ pozvánku okrem rozposlania poštou, zašle definitívnu verziu pozvánky príslušnému pracovníkovi NDS, ktorý je uvedený vo veciach technických uzatvorenej zmluvy o dielo. Záznam z rokovania vyhotoví zhotoviteľ do </w:t>
      </w:r>
      <w:r w:rsidR="00E936C2">
        <w:rPr>
          <w:sz w:val="20"/>
          <w:szCs w:val="20"/>
        </w:rPr>
        <w:t>5</w:t>
      </w:r>
      <w:r w:rsidR="00E936C2" w:rsidRPr="00F858C9">
        <w:rPr>
          <w:sz w:val="20"/>
          <w:szCs w:val="20"/>
        </w:rPr>
        <w:t xml:space="preserve"> </w:t>
      </w:r>
      <w:r w:rsidRPr="00F858C9">
        <w:rPr>
          <w:sz w:val="20"/>
          <w:szCs w:val="20"/>
        </w:rPr>
        <w:t>dní a po jeho odsúhlasení objednávateľom ho doručí poštou účastníkom rokovania.</w:t>
      </w:r>
    </w:p>
    <w:p w14:paraId="07330B4D" w14:textId="77777777" w:rsidR="007C0119" w:rsidRPr="00F858C9" w:rsidRDefault="007C0119" w:rsidP="004A0147">
      <w:pPr>
        <w:pStyle w:val="00-05"/>
        <w:rPr>
          <w:sz w:val="20"/>
        </w:rPr>
      </w:pPr>
      <w:r w:rsidRPr="00F858C9">
        <w:rPr>
          <w:sz w:val="20"/>
        </w:rPr>
        <w:t>•</w:t>
      </w:r>
      <w:r w:rsidR="004A0147" w:rsidRPr="00F858C9">
        <w:rPr>
          <w:sz w:val="20"/>
        </w:rPr>
        <w:tab/>
      </w:r>
      <w:r w:rsidRPr="00F858C9">
        <w:rPr>
          <w:sz w:val="20"/>
        </w:rPr>
        <w:t>odsúhlasenie objektovej skladby s objednávateľom,</w:t>
      </w:r>
    </w:p>
    <w:p w14:paraId="4C454AC2" w14:textId="1D24F58A" w:rsidR="00130FA0" w:rsidRPr="00F858C9" w:rsidRDefault="00130FA0" w:rsidP="004A0147">
      <w:pPr>
        <w:pStyle w:val="00-05"/>
        <w:rPr>
          <w:sz w:val="20"/>
        </w:rPr>
      </w:pPr>
      <w:r w:rsidRPr="00F858C9">
        <w:rPr>
          <w:sz w:val="20"/>
        </w:rPr>
        <w:t>•</w:t>
      </w:r>
      <w:r w:rsidRPr="00F858C9">
        <w:rPr>
          <w:sz w:val="20"/>
        </w:rPr>
        <w:tab/>
        <w:t>odsúhlasenie Projektu geologickej úlohy,</w:t>
      </w:r>
    </w:p>
    <w:p w14:paraId="1951E0C0" w14:textId="6ECC41CD" w:rsidR="00130FA0" w:rsidRPr="00F858C9" w:rsidRDefault="00130FA0" w:rsidP="00130FA0">
      <w:pPr>
        <w:pStyle w:val="00-05"/>
        <w:rPr>
          <w:sz w:val="20"/>
        </w:rPr>
      </w:pPr>
      <w:r w:rsidRPr="00F858C9">
        <w:rPr>
          <w:sz w:val="20"/>
        </w:rPr>
        <w:t>•</w:t>
      </w:r>
      <w:r w:rsidRPr="00F858C9">
        <w:rPr>
          <w:sz w:val="20"/>
        </w:rPr>
        <w:tab/>
        <w:t xml:space="preserve">odsúhlasenie smerového a výškového vedenia trasy </w:t>
      </w:r>
      <w:r w:rsidR="00150BAB" w:rsidRPr="00F858C9">
        <w:rPr>
          <w:sz w:val="20"/>
        </w:rPr>
        <w:t>diaľnice</w:t>
      </w:r>
      <w:r w:rsidR="004B2969" w:rsidRPr="00F858C9">
        <w:rPr>
          <w:sz w:val="20"/>
        </w:rPr>
        <w:t>,</w:t>
      </w:r>
      <w:r w:rsidR="00FA38AB" w:rsidRPr="00F858C9">
        <w:rPr>
          <w:sz w:val="20"/>
        </w:rPr>
        <w:t xml:space="preserve"> návrhu </w:t>
      </w:r>
      <w:r w:rsidR="00150BAB" w:rsidRPr="00F858C9">
        <w:rPr>
          <w:sz w:val="20"/>
        </w:rPr>
        <w:t>križovatiek</w:t>
      </w:r>
      <w:r w:rsidR="00F56DA3" w:rsidRPr="00F858C9">
        <w:rPr>
          <w:sz w:val="20"/>
        </w:rPr>
        <w:t xml:space="preserve"> </w:t>
      </w:r>
      <w:r w:rsidRPr="00F858C9">
        <w:rPr>
          <w:sz w:val="20"/>
        </w:rPr>
        <w:t>s objednávateľom,</w:t>
      </w:r>
    </w:p>
    <w:p w14:paraId="7527EB48" w14:textId="70440657" w:rsidR="001848EA" w:rsidRPr="00F858C9" w:rsidRDefault="00867AAB" w:rsidP="001848EA">
      <w:pPr>
        <w:pStyle w:val="00-05"/>
        <w:rPr>
          <w:sz w:val="20"/>
        </w:rPr>
      </w:pPr>
      <w:r w:rsidRPr="00F858C9">
        <w:rPr>
          <w:sz w:val="20"/>
        </w:rPr>
        <w:t>•</w:t>
      </w:r>
      <w:r w:rsidRPr="00F858C9">
        <w:rPr>
          <w:sz w:val="20"/>
        </w:rPr>
        <w:tab/>
        <w:t xml:space="preserve">odsúhlasenie </w:t>
      </w:r>
      <w:r w:rsidR="009D4513" w:rsidRPr="00F858C9">
        <w:rPr>
          <w:sz w:val="20"/>
        </w:rPr>
        <w:t xml:space="preserve">konceptu </w:t>
      </w:r>
      <w:r w:rsidRPr="00F858C9">
        <w:rPr>
          <w:sz w:val="20"/>
        </w:rPr>
        <w:t>technického riešenia mostných objektov</w:t>
      </w:r>
      <w:r w:rsidR="00AF2ECF" w:rsidRPr="00F858C9">
        <w:rPr>
          <w:sz w:val="20"/>
        </w:rPr>
        <w:t>,</w:t>
      </w:r>
      <w:r w:rsidRPr="00F858C9">
        <w:rPr>
          <w:sz w:val="20"/>
        </w:rPr>
        <w:t> križovatiek s objednávateľom,</w:t>
      </w:r>
    </w:p>
    <w:p w14:paraId="177A1894" w14:textId="77777777" w:rsidR="00867AAB" w:rsidRPr="00F858C9" w:rsidRDefault="00867AAB" w:rsidP="00867AAB">
      <w:pPr>
        <w:pStyle w:val="00-05"/>
        <w:rPr>
          <w:sz w:val="20"/>
        </w:rPr>
      </w:pPr>
      <w:r w:rsidRPr="00F858C9">
        <w:rPr>
          <w:sz w:val="20"/>
        </w:rPr>
        <w:t>•</w:t>
      </w:r>
      <w:r w:rsidRPr="00F858C9">
        <w:rPr>
          <w:sz w:val="20"/>
        </w:rPr>
        <w:tab/>
        <w:t>odsúhlasenie majetkovej hranice a hranice doč</w:t>
      </w:r>
      <w:r w:rsidR="00D33B49" w:rsidRPr="00F858C9">
        <w:rPr>
          <w:sz w:val="20"/>
        </w:rPr>
        <w:t>asných záberov s objednávateľom – podmienka pre spracovanie geometrických plánov,</w:t>
      </w:r>
    </w:p>
    <w:p w14:paraId="3B50904D" w14:textId="33A819F6" w:rsidR="00FA38AB" w:rsidRPr="00F858C9" w:rsidRDefault="001C0879" w:rsidP="00FA38AB">
      <w:pPr>
        <w:pStyle w:val="00-05"/>
        <w:rPr>
          <w:sz w:val="20"/>
        </w:rPr>
      </w:pPr>
      <w:r w:rsidRPr="00F858C9">
        <w:rPr>
          <w:sz w:val="20"/>
        </w:rPr>
        <w:t>•</w:t>
      </w:r>
      <w:r w:rsidRPr="00F858C9">
        <w:rPr>
          <w:sz w:val="20"/>
        </w:rPr>
        <w:tab/>
        <w:t>odsúhlasenie inventarizácie a spoločenského ohodnotenia biotopov európskeho, národného významu a mokradí s</w:t>
      </w:r>
      <w:r w:rsidR="00FA38AB" w:rsidRPr="00F858C9">
        <w:rPr>
          <w:sz w:val="20"/>
        </w:rPr>
        <w:t> </w:t>
      </w:r>
      <w:r w:rsidRPr="00F858C9">
        <w:rPr>
          <w:sz w:val="20"/>
        </w:rPr>
        <w:t>objednávateľom</w:t>
      </w:r>
    </w:p>
    <w:p w14:paraId="424DFE40" w14:textId="3834A915" w:rsidR="00FA38AB" w:rsidRDefault="001C0879" w:rsidP="0073572D">
      <w:pPr>
        <w:pStyle w:val="00-05"/>
        <w:numPr>
          <w:ilvl w:val="0"/>
          <w:numId w:val="13"/>
        </w:numPr>
        <w:ind w:left="284" w:hanging="284"/>
        <w:rPr>
          <w:sz w:val="20"/>
        </w:rPr>
      </w:pPr>
      <w:r w:rsidRPr="00F858C9">
        <w:rPr>
          <w:sz w:val="20"/>
        </w:rPr>
        <w:t>odsúhlasenie inventarizácie a spoločenského ohodnotenia drevín s</w:t>
      </w:r>
      <w:r w:rsidR="003D5DCC">
        <w:rPr>
          <w:sz w:val="20"/>
        </w:rPr>
        <w:t> </w:t>
      </w:r>
      <w:r w:rsidRPr="00F858C9">
        <w:rPr>
          <w:sz w:val="20"/>
        </w:rPr>
        <w:t>objednávateľom</w:t>
      </w:r>
    </w:p>
    <w:p w14:paraId="2E0540E6" w14:textId="03D927DE" w:rsidR="003D5DCC" w:rsidRPr="00F858C9" w:rsidRDefault="003D5DCC" w:rsidP="0073572D">
      <w:pPr>
        <w:pStyle w:val="00-05"/>
        <w:numPr>
          <w:ilvl w:val="0"/>
          <w:numId w:val="13"/>
        </w:numPr>
        <w:ind w:left="284" w:hanging="284"/>
        <w:rPr>
          <w:sz w:val="20"/>
        </w:rPr>
      </w:pPr>
      <w:r>
        <w:rPr>
          <w:sz w:val="20"/>
        </w:rPr>
        <w:t xml:space="preserve">odsúhlasenie názvov adresárov, </w:t>
      </w:r>
      <w:r w:rsidRPr="003D5DCC">
        <w:rPr>
          <w:sz w:val="20"/>
        </w:rPr>
        <w:t>podadresárov a jednotlivých súborov/príloh/výkresov</w:t>
      </w:r>
      <w:r>
        <w:rPr>
          <w:sz w:val="20"/>
        </w:rPr>
        <w:t>/dokumentov</w:t>
      </w:r>
      <w:r w:rsidRPr="003D5DCC">
        <w:rPr>
          <w:sz w:val="20"/>
        </w:rPr>
        <w:t xml:space="preserve"> </w:t>
      </w:r>
      <w:r>
        <w:rPr>
          <w:sz w:val="20"/>
        </w:rPr>
        <w:t xml:space="preserve">v digitálnej forme dokumentácie, ktoré </w:t>
      </w:r>
      <w:r w:rsidRPr="003D5DCC">
        <w:rPr>
          <w:sz w:val="20"/>
        </w:rPr>
        <w:t>musia korešpondovať s názvami jednotlivých častí dokumentácie a jej príloh</w:t>
      </w:r>
      <w:r>
        <w:rPr>
          <w:sz w:val="20"/>
        </w:rPr>
        <w:t xml:space="preserve"> v tlačenej forme</w:t>
      </w:r>
      <w:r w:rsidRPr="003D5DCC">
        <w:rPr>
          <w:sz w:val="20"/>
        </w:rPr>
        <w:t>.</w:t>
      </w:r>
    </w:p>
    <w:p w14:paraId="4C85B669" w14:textId="77777777" w:rsidR="00FA38AB" w:rsidRPr="00F858C9" w:rsidRDefault="00FA38AB" w:rsidP="0073572D">
      <w:pPr>
        <w:pStyle w:val="00-05"/>
        <w:numPr>
          <w:ilvl w:val="0"/>
          <w:numId w:val="13"/>
        </w:numPr>
        <w:ind w:left="284" w:hanging="284"/>
        <w:rPr>
          <w:sz w:val="20"/>
        </w:rPr>
      </w:pPr>
      <w:r w:rsidRPr="00F858C9">
        <w:rPr>
          <w:sz w:val="20"/>
        </w:rPr>
        <w:t>vstupné rokovania so správcami vyvolaných investícií za účasti objednávateľa z dôvodu určenia ich rozsahu podľa zákona č. 135/61 Zb. v znení neskorších predpisov,</w:t>
      </w:r>
    </w:p>
    <w:p w14:paraId="5DFB9294" w14:textId="008B04CE" w:rsidR="00FA38AB" w:rsidRPr="00F858C9" w:rsidRDefault="00FA38AB" w:rsidP="0073572D">
      <w:pPr>
        <w:pStyle w:val="00-05"/>
        <w:numPr>
          <w:ilvl w:val="0"/>
          <w:numId w:val="13"/>
        </w:numPr>
        <w:ind w:left="284" w:hanging="284"/>
        <w:rPr>
          <w:sz w:val="20"/>
        </w:rPr>
      </w:pPr>
      <w:r w:rsidRPr="00F858C9">
        <w:rPr>
          <w:sz w:val="20"/>
        </w:rPr>
        <w:t>prerokovanie v priebehu spracovania dokumentácie so všetkými dotknutými orgánmi a organizáciami, dotknutými účastníkmi územného konania, vrátane správcov (vlastníkov) inžinierskych sieti, správcov (vlastníkov) budúcich objektov (v zmysle Stavebného zákona) počas spracovania D</w:t>
      </w:r>
      <w:r w:rsidR="00F858C9">
        <w:rPr>
          <w:sz w:val="20"/>
        </w:rPr>
        <w:t>SP</w:t>
      </w:r>
      <w:r w:rsidRPr="00F858C9">
        <w:rPr>
          <w:sz w:val="20"/>
        </w:rPr>
        <w:t xml:space="preserve"> (všetko zaznamenané v písomnej forme),</w:t>
      </w:r>
    </w:p>
    <w:p w14:paraId="2E3426DF" w14:textId="0B74B17E" w:rsidR="00C84329" w:rsidRPr="00F858C9" w:rsidRDefault="003D5DCC" w:rsidP="0073572D">
      <w:pPr>
        <w:pStyle w:val="00-05"/>
        <w:numPr>
          <w:ilvl w:val="0"/>
          <w:numId w:val="13"/>
        </w:numPr>
        <w:ind w:left="284" w:hanging="284"/>
        <w:rPr>
          <w:sz w:val="20"/>
        </w:rPr>
      </w:pPr>
      <w:r>
        <w:rPr>
          <w:sz w:val="20"/>
        </w:rPr>
        <w:t>p</w:t>
      </w:r>
      <w:r w:rsidR="00C84329" w:rsidRPr="00F858C9">
        <w:rPr>
          <w:sz w:val="20"/>
        </w:rPr>
        <w:t xml:space="preserve">odkladom pre odsúhlasenie konceptu majetkovej hranice a hranice dočasných záberov </w:t>
      </w:r>
      <w:r w:rsidR="00CF0DA7" w:rsidRPr="00F858C9">
        <w:rPr>
          <w:sz w:val="20"/>
        </w:rPr>
        <w:t>D</w:t>
      </w:r>
      <w:r w:rsidR="00FA38AB" w:rsidRPr="00F858C9">
        <w:rPr>
          <w:sz w:val="20"/>
        </w:rPr>
        <w:t>2</w:t>
      </w:r>
      <w:r w:rsidR="00C84329" w:rsidRPr="00F858C9">
        <w:rPr>
          <w:sz w:val="20"/>
        </w:rPr>
        <w:t xml:space="preserve"> budú situácie na podklade KN (stav CKN + stav právny) a koordinačné výkresy so zakreslením trvalých, ročných a dočasných záberov pre jednotlivé objekty</w:t>
      </w:r>
      <w:r>
        <w:rPr>
          <w:sz w:val="20"/>
        </w:rPr>
        <w:t>,</w:t>
      </w:r>
      <w:r w:rsidR="00C84329" w:rsidRPr="00F858C9">
        <w:rPr>
          <w:sz w:val="20"/>
        </w:rPr>
        <w:t xml:space="preserve"> </w:t>
      </w:r>
    </w:p>
    <w:p w14:paraId="21C3F45B" w14:textId="77777777" w:rsidR="00080C55" w:rsidRPr="00F858C9" w:rsidRDefault="00080C55" w:rsidP="00080C55">
      <w:pPr>
        <w:pStyle w:val="00-05"/>
        <w:rPr>
          <w:rFonts w:cs="Arial"/>
          <w:bCs/>
          <w:sz w:val="20"/>
          <w:lang w:eastAsia="cs-CZ"/>
        </w:rPr>
      </w:pPr>
      <w:r w:rsidRPr="00F858C9">
        <w:rPr>
          <w:sz w:val="20"/>
        </w:rPr>
        <w:t>•</w:t>
      </w:r>
      <w:r w:rsidRPr="00F858C9">
        <w:rPr>
          <w:sz w:val="20"/>
        </w:rPr>
        <w:tab/>
      </w:r>
      <w:r w:rsidR="00C84329" w:rsidRPr="00F858C9">
        <w:rPr>
          <w:sz w:val="20"/>
        </w:rPr>
        <w:t xml:space="preserve">písomné </w:t>
      </w:r>
      <w:r w:rsidRPr="00F858C9">
        <w:rPr>
          <w:rFonts w:cs="Arial"/>
          <w:bCs/>
          <w:sz w:val="20"/>
          <w:lang w:eastAsia="cs-CZ"/>
        </w:rPr>
        <w:t>odsúhlas</w:t>
      </w:r>
      <w:r w:rsidR="00E032F1" w:rsidRPr="00F858C9">
        <w:rPr>
          <w:rFonts w:cs="Arial"/>
          <w:bCs/>
          <w:sz w:val="20"/>
          <w:lang w:eastAsia="cs-CZ"/>
        </w:rPr>
        <w:t>enie</w:t>
      </w:r>
      <w:r w:rsidRPr="00F858C9">
        <w:rPr>
          <w:rFonts w:cs="Arial"/>
          <w:bCs/>
          <w:sz w:val="20"/>
          <w:lang w:eastAsia="cs-CZ"/>
        </w:rPr>
        <w:t xml:space="preserve"> </w:t>
      </w:r>
      <w:r w:rsidR="00C84329" w:rsidRPr="00F858C9">
        <w:rPr>
          <w:rFonts w:cs="Arial"/>
          <w:bCs/>
          <w:sz w:val="20"/>
          <w:lang w:eastAsia="cs-CZ"/>
        </w:rPr>
        <w:t xml:space="preserve">projektu </w:t>
      </w:r>
      <w:r w:rsidRPr="00F858C9">
        <w:rPr>
          <w:rFonts w:cs="Arial"/>
          <w:bCs/>
          <w:sz w:val="20"/>
          <w:lang w:eastAsia="cs-CZ"/>
        </w:rPr>
        <w:t>vytyčo</w:t>
      </w:r>
      <w:r w:rsidR="00AB4B83" w:rsidRPr="00F858C9">
        <w:rPr>
          <w:rFonts w:cs="Arial"/>
          <w:bCs/>
          <w:sz w:val="20"/>
          <w:lang w:eastAsia="cs-CZ"/>
        </w:rPr>
        <w:t>vac</w:t>
      </w:r>
      <w:r w:rsidR="00E032F1" w:rsidRPr="00F858C9">
        <w:rPr>
          <w:rFonts w:cs="Arial"/>
          <w:bCs/>
          <w:sz w:val="20"/>
          <w:lang w:eastAsia="cs-CZ"/>
        </w:rPr>
        <w:t>ej siete</w:t>
      </w:r>
      <w:r w:rsidR="00AB4B83" w:rsidRPr="00F858C9">
        <w:rPr>
          <w:rFonts w:cs="Arial"/>
          <w:bCs/>
          <w:sz w:val="20"/>
          <w:lang w:eastAsia="cs-CZ"/>
        </w:rPr>
        <w:t xml:space="preserve"> stavby,</w:t>
      </w:r>
    </w:p>
    <w:p w14:paraId="75821B80" w14:textId="2FD95EE4" w:rsidR="00080C55" w:rsidRPr="00F858C9" w:rsidRDefault="00080C55" w:rsidP="00080C55">
      <w:pPr>
        <w:pStyle w:val="00-05"/>
        <w:rPr>
          <w:rFonts w:cs="Arial"/>
          <w:bCs/>
          <w:sz w:val="20"/>
          <w:lang w:eastAsia="cs-CZ"/>
        </w:rPr>
      </w:pPr>
      <w:r w:rsidRPr="00F858C9">
        <w:rPr>
          <w:sz w:val="20"/>
        </w:rPr>
        <w:t>•</w:t>
      </w:r>
      <w:r w:rsidRPr="00F858C9">
        <w:rPr>
          <w:sz w:val="20"/>
        </w:rPr>
        <w:tab/>
      </w:r>
      <w:r w:rsidR="003D5DCC">
        <w:rPr>
          <w:rFonts w:cs="Arial"/>
          <w:bCs/>
          <w:sz w:val="20"/>
          <w:lang w:eastAsia="cs-CZ"/>
        </w:rPr>
        <w:t>p</w:t>
      </w:r>
      <w:r w:rsidRPr="00F858C9">
        <w:rPr>
          <w:rFonts w:cs="Arial"/>
          <w:bCs/>
          <w:sz w:val="20"/>
          <w:lang w:eastAsia="cs-CZ"/>
        </w:rPr>
        <w:t xml:space="preserve">odkladom pre návrh vytyčovacej siete bude výkres v tlačenej forme na podklade ortofotomapy s vykreslením farebne odlíšených trvalých a dočasných záberov, osi líniovej stavby so staničením, rozmiestnenia bodov VS (s prípadným očíslovaním) s rozlíšením spôsobu stabilizácie + výkres v digitálnom tvare vo formáte </w:t>
      </w:r>
      <w:r w:rsidR="00ED594E" w:rsidRPr="00F858C9">
        <w:rPr>
          <w:rFonts w:cs="Arial"/>
          <w:bCs/>
          <w:sz w:val="20"/>
          <w:lang w:eastAsia="cs-CZ"/>
        </w:rPr>
        <w:t xml:space="preserve">Bentley </w:t>
      </w:r>
      <w:r w:rsidRPr="00F858C9">
        <w:rPr>
          <w:rFonts w:cs="Arial"/>
          <w:bCs/>
          <w:sz w:val="20"/>
          <w:lang w:eastAsia="cs-CZ"/>
        </w:rPr>
        <w:t xml:space="preserve"> </w:t>
      </w:r>
      <w:r w:rsidR="00AB4B83" w:rsidRPr="00F858C9">
        <w:rPr>
          <w:rFonts w:cs="Arial"/>
          <w:bCs/>
          <w:sz w:val="20"/>
          <w:lang w:eastAsia="cs-CZ"/>
        </w:rPr>
        <w:t>–</w:t>
      </w:r>
      <w:r w:rsidRPr="00F858C9">
        <w:rPr>
          <w:rFonts w:cs="Arial"/>
          <w:bCs/>
          <w:sz w:val="20"/>
          <w:lang w:eastAsia="cs-CZ"/>
        </w:rPr>
        <w:t xml:space="preserve"> </w:t>
      </w:r>
      <w:r w:rsidR="002D15D2">
        <w:rPr>
          <w:rFonts w:cs="Arial"/>
          <w:bCs/>
          <w:sz w:val="20"/>
          <w:lang w:eastAsia="cs-CZ"/>
        </w:rPr>
        <w:t>*.</w:t>
      </w:r>
      <w:r w:rsidRPr="00F858C9">
        <w:rPr>
          <w:rFonts w:cs="Arial"/>
          <w:bCs/>
          <w:sz w:val="20"/>
          <w:lang w:eastAsia="cs-CZ"/>
        </w:rPr>
        <w:t>DGN</w:t>
      </w:r>
      <w:r w:rsidR="00AB4B83" w:rsidRPr="00F858C9">
        <w:rPr>
          <w:rFonts w:cs="Arial"/>
          <w:bCs/>
          <w:sz w:val="20"/>
          <w:lang w:eastAsia="cs-CZ"/>
        </w:rPr>
        <w:t>,</w:t>
      </w:r>
    </w:p>
    <w:p w14:paraId="1B65F28A" w14:textId="66F94652" w:rsidR="00AB4B83" w:rsidRPr="00F858C9" w:rsidRDefault="00AB4B83" w:rsidP="00AB4B83">
      <w:pPr>
        <w:pStyle w:val="00-05"/>
        <w:rPr>
          <w:rFonts w:cs="Arial"/>
          <w:bCs/>
          <w:sz w:val="20"/>
          <w:lang w:eastAsia="cs-CZ"/>
        </w:rPr>
      </w:pPr>
      <w:r w:rsidRPr="00F858C9">
        <w:rPr>
          <w:sz w:val="20"/>
        </w:rPr>
        <w:t>•</w:t>
      </w:r>
      <w:r w:rsidRPr="00F858C9">
        <w:rPr>
          <w:sz w:val="20"/>
        </w:rPr>
        <w:tab/>
      </w:r>
      <w:r w:rsidR="003D5DCC">
        <w:rPr>
          <w:rFonts w:cs="Arial"/>
          <w:bCs/>
          <w:sz w:val="20"/>
          <w:lang w:eastAsia="cs-CZ"/>
        </w:rPr>
        <w:t>o</w:t>
      </w:r>
      <w:r w:rsidRPr="00F858C9">
        <w:rPr>
          <w:rFonts w:cs="Arial"/>
          <w:bCs/>
          <w:sz w:val="20"/>
          <w:lang w:eastAsia="cs-CZ"/>
        </w:rPr>
        <w:t>dsúhlasiť dokumentácie s dotknutými zložkami ŽSR, zabezpečiť vyjadrenia na hlavičkovom papieri v</w:t>
      </w:r>
      <w:r w:rsidR="003D5DCC">
        <w:rPr>
          <w:rFonts w:cs="Arial"/>
          <w:bCs/>
          <w:sz w:val="20"/>
          <w:lang w:eastAsia="cs-CZ"/>
        </w:rPr>
        <w:t>rátane súhrnného stanoviska ŽSR,</w:t>
      </w:r>
    </w:p>
    <w:p w14:paraId="25794960" w14:textId="64A1CAAE" w:rsidR="00ED594E" w:rsidRPr="00F858C9" w:rsidRDefault="00AB4B83" w:rsidP="00FA38AB">
      <w:pPr>
        <w:pStyle w:val="00-05"/>
        <w:rPr>
          <w:rFonts w:cs="Arial"/>
          <w:bCs/>
          <w:sz w:val="20"/>
          <w:lang w:eastAsia="cs-CZ"/>
        </w:rPr>
      </w:pPr>
      <w:r w:rsidRPr="00F858C9">
        <w:rPr>
          <w:sz w:val="20"/>
        </w:rPr>
        <w:lastRenderedPageBreak/>
        <w:t>•</w:t>
      </w:r>
      <w:r w:rsidRPr="00F858C9">
        <w:rPr>
          <w:sz w:val="20"/>
        </w:rPr>
        <w:tab/>
      </w:r>
      <w:r w:rsidR="003D5DCC">
        <w:rPr>
          <w:rFonts w:cs="Arial"/>
          <w:bCs/>
          <w:sz w:val="20"/>
          <w:lang w:eastAsia="cs-CZ"/>
        </w:rPr>
        <w:t>p</w:t>
      </w:r>
      <w:r w:rsidRPr="00F858C9">
        <w:rPr>
          <w:rFonts w:cs="Arial"/>
          <w:bCs/>
          <w:sz w:val="20"/>
          <w:lang w:eastAsia="cs-CZ"/>
        </w:rPr>
        <w:t>redložiť dokumentácie objektov, ktoré sú v zmysle zákona 164/1996 Z.</w:t>
      </w:r>
      <w:r w:rsidR="00162A95">
        <w:rPr>
          <w:rFonts w:cs="Arial"/>
          <w:bCs/>
          <w:sz w:val="20"/>
          <w:lang w:eastAsia="cs-CZ"/>
        </w:rPr>
        <w:t xml:space="preserve"> </w:t>
      </w:r>
      <w:r w:rsidRPr="00F858C9">
        <w:rPr>
          <w:rFonts w:cs="Arial"/>
          <w:bCs/>
          <w:sz w:val="20"/>
          <w:lang w:eastAsia="cs-CZ"/>
        </w:rPr>
        <w:t>z. o dráhach určenými technickými zariadeniami, na posúdenie príslušnému dráhovému správnem</w:t>
      </w:r>
      <w:r w:rsidR="00F858C9">
        <w:rPr>
          <w:rFonts w:cs="Arial"/>
          <w:bCs/>
          <w:sz w:val="20"/>
          <w:lang w:eastAsia="cs-CZ"/>
        </w:rPr>
        <w:t xml:space="preserve">u úradu a doložiť </w:t>
      </w:r>
      <w:r w:rsidRPr="00F858C9">
        <w:rPr>
          <w:rFonts w:cs="Arial"/>
          <w:bCs/>
          <w:sz w:val="20"/>
          <w:lang w:eastAsia="cs-CZ"/>
        </w:rPr>
        <w:t>t</w:t>
      </w:r>
      <w:r w:rsidR="003D5DCC">
        <w:rPr>
          <w:rFonts w:cs="Arial"/>
          <w:bCs/>
          <w:sz w:val="20"/>
          <w:lang w:eastAsia="cs-CZ"/>
        </w:rPr>
        <w:t>ento posudok v dokladovej časti,</w:t>
      </w:r>
      <w:r w:rsidRPr="00F858C9">
        <w:rPr>
          <w:rFonts w:cs="Arial"/>
          <w:bCs/>
          <w:sz w:val="20"/>
          <w:lang w:eastAsia="cs-CZ"/>
        </w:rPr>
        <w:t xml:space="preserve"> </w:t>
      </w:r>
    </w:p>
    <w:p w14:paraId="438CC13C" w14:textId="75CEB57D" w:rsidR="007C0119" w:rsidRPr="00BC4D3A" w:rsidRDefault="007C0119" w:rsidP="004A0147">
      <w:pPr>
        <w:pStyle w:val="00-05"/>
        <w:rPr>
          <w:sz w:val="20"/>
        </w:rPr>
      </w:pPr>
      <w:r w:rsidRPr="00BC4D3A">
        <w:rPr>
          <w:sz w:val="20"/>
        </w:rPr>
        <w:t>•</w:t>
      </w:r>
      <w:r w:rsidR="004A0147" w:rsidRPr="00BC4D3A">
        <w:rPr>
          <w:sz w:val="20"/>
        </w:rPr>
        <w:tab/>
      </w:r>
      <w:r w:rsidRPr="00BC4D3A">
        <w:rPr>
          <w:sz w:val="20"/>
        </w:rPr>
        <w:t>vstupné rokovania so správcami vyvolaných investícií za účasti objednávateľa z dôvodu určenia</w:t>
      </w:r>
      <w:r w:rsidR="00A1301E" w:rsidRPr="00BC4D3A">
        <w:rPr>
          <w:sz w:val="20"/>
        </w:rPr>
        <w:t xml:space="preserve"> </w:t>
      </w:r>
      <w:r w:rsidRPr="00BC4D3A">
        <w:rPr>
          <w:sz w:val="20"/>
        </w:rPr>
        <w:t>ich rozsahu podľa zákona č. 135/</w:t>
      </w:r>
      <w:r w:rsidR="00540F23" w:rsidRPr="00BC4D3A">
        <w:rPr>
          <w:sz w:val="20"/>
        </w:rPr>
        <w:t>19</w:t>
      </w:r>
      <w:r w:rsidRPr="00BC4D3A">
        <w:rPr>
          <w:sz w:val="20"/>
        </w:rPr>
        <w:t>61 Zb. v znení neskorších predpisov,</w:t>
      </w:r>
    </w:p>
    <w:p w14:paraId="09DDF5B0" w14:textId="77777777" w:rsidR="0044067B" w:rsidRPr="00BC4D3A" w:rsidRDefault="0044067B" w:rsidP="0044067B">
      <w:pPr>
        <w:pStyle w:val="00-05"/>
        <w:rPr>
          <w:sz w:val="20"/>
        </w:rPr>
      </w:pPr>
      <w:r w:rsidRPr="00BC4D3A">
        <w:rPr>
          <w:sz w:val="20"/>
        </w:rPr>
        <w:t>•</w:t>
      </w:r>
      <w:r w:rsidRPr="00BC4D3A">
        <w:rPr>
          <w:sz w:val="20"/>
        </w:rPr>
        <w:tab/>
        <w:t>záverečné odsúhlasenie vyvolaných investícií s ich správcami alebo vlastníkmi bude doložené na ich hlavičkovom papieri a bude z neho zrejmé, že s predloženým riešením súhlasia bez pripomienok, ktoré by vyžadovali opätovné predloženie projektovej dokumentácie a súhlasia s ich budúcim prevzatím do správy a majetku podľa platnej legislatívy,</w:t>
      </w:r>
    </w:p>
    <w:p w14:paraId="23272114" w14:textId="511D82E6" w:rsidR="00AB4B83" w:rsidRPr="00BC4D3A" w:rsidRDefault="007C0119" w:rsidP="00AB4B8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004A0147" w:rsidRPr="00BC4D3A">
        <w:rPr>
          <w:sz w:val="20"/>
          <w:szCs w:val="20"/>
        </w:rPr>
        <w:tab/>
      </w:r>
      <w:r w:rsidR="003D5DCC">
        <w:rPr>
          <w:sz w:val="20"/>
          <w:szCs w:val="20"/>
        </w:rPr>
        <w:t>p</w:t>
      </w:r>
      <w:r w:rsidR="00AB4B83" w:rsidRPr="00BC4D3A">
        <w:rPr>
          <w:rFonts w:cs="Arial"/>
          <w:bCs/>
          <w:sz w:val="20"/>
          <w:szCs w:val="20"/>
          <w:lang w:eastAsia="cs-CZ"/>
        </w:rPr>
        <w:t>rerokovanie dokumentácie v priebehu spracovania so všetkými  dotknutými orgánmi a organizáciami,  dotknutými účastníkmi stavebného konania vrátane správcov inžinierskych sieti, správcov (vlastníkov) budúcich objektov (v zmysle Stavebného zákona), všet</w:t>
      </w:r>
      <w:r w:rsidR="00274CDC" w:rsidRPr="00BC4D3A">
        <w:rPr>
          <w:rFonts w:cs="Arial"/>
          <w:bCs/>
          <w:sz w:val="20"/>
          <w:szCs w:val="20"/>
          <w:lang w:eastAsia="cs-CZ"/>
        </w:rPr>
        <w:t>ko zaznamenané v písomnej forme,</w:t>
      </w:r>
      <w:r w:rsidR="00EC030F" w:rsidRPr="00BC4D3A">
        <w:rPr>
          <w:sz w:val="20"/>
          <w:szCs w:val="20"/>
        </w:rPr>
        <w:t xml:space="preserve"> </w:t>
      </w:r>
      <w:r w:rsidR="00EC030F" w:rsidRPr="00BC4D3A">
        <w:rPr>
          <w:rFonts w:cs="Arial"/>
          <w:bCs/>
          <w:sz w:val="20"/>
          <w:szCs w:val="20"/>
          <w:lang w:eastAsia="cs-CZ"/>
        </w:rPr>
        <w:t>s následným zapracovaním opodstatnených požiadaviek a pripomienok, požiadavky ktoré zväčšujú rozsah projektu a projektových prác musia byť pred zapracovaním odsúhlasené objednávateľom dokumentácie,</w:t>
      </w:r>
    </w:p>
    <w:p w14:paraId="12E2B52C" w14:textId="5B64F0F5" w:rsidR="00145BA3" w:rsidRPr="00BC4D3A" w:rsidRDefault="003D5DCC" w:rsidP="009637EF">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 xml:space="preserve">• </w:t>
      </w:r>
      <w:r>
        <w:rPr>
          <w:rFonts w:cs="Arial"/>
          <w:bCs/>
          <w:sz w:val="20"/>
          <w:szCs w:val="20"/>
          <w:lang w:eastAsia="cs-CZ"/>
        </w:rPr>
        <w:tab/>
        <w:t>k</w:t>
      </w:r>
      <w:r w:rsidR="00797433" w:rsidRPr="00BC4D3A">
        <w:rPr>
          <w:rFonts w:cs="Arial"/>
          <w:bCs/>
          <w:sz w:val="20"/>
          <w:szCs w:val="20"/>
          <w:lang w:eastAsia="cs-CZ"/>
        </w:rPr>
        <w:t>oncept kompletn</w:t>
      </w:r>
      <w:r w:rsidR="000469C9">
        <w:rPr>
          <w:rFonts w:cs="Arial"/>
          <w:bCs/>
          <w:sz w:val="20"/>
          <w:szCs w:val="20"/>
          <w:lang w:eastAsia="cs-CZ"/>
        </w:rPr>
        <w:t>ého</w:t>
      </w:r>
      <w:r w:rsidR="00797433" w:rsidRPr="00BC4D3A">
        <w:rPr>
          <w:rFonts w:cs="Arial"/>
          <w:bCs/>
          <w:sz w:val="20"/>
          <w:szCs w:val="20"/>
          <w:lang w:eastAsia="cs-CZ"/>
        </w:rPr>
        <w:t xml:space="preserve"> </w:t>
      </w:r>
      <w:r w:rsidR="000E3893">
        <w:rPr>
          <w:rFonts w:cs="Arial"/>
          <w:bCs/>
          <w:sz w:val="20"/>
          <w:szCs w:val="20"/>
          <w:lang w:eastAsia="cs-CZ"/>
        </w:rPr>
        <w:t>P</w:t>
      </w:r>
      <w:r w:rsidR="00F25CFB">
        <w:rPr>
          <w:rFonts w:cs="Arial"/>
          <w:bCs/>
          <w:sz w:val="20"/>
          <w:szCs w:val="20"/>
          <w:lang w:eastAsia="cs-CZ"/>
        </w:rPr>
        <w:t>rojekt</w:t>
      </w:r>
      <w:r w:rsidR="000469C9">
        <w:rPr>
          <w:rFonts w:cs="Arial"/>
          <w:bCs/>
          <w:sz w:val="20"/>
          <w:szCs w:val="20"/>
          <w:lang w:eastAsia="cs-CZ"/>
        </w:rPr>
        <w:t>u</w:t>
      </w:r>
      <w:r w:rsidR="00F25CFB">
        <w:rPr>
          <w:rFonts w:cs="Arial"/>
          <w:bCs/>
          <w:sz w:val="20"/>
          <w:szCs w:val="20"/>
          <w:lang w:eastAsia="cs-CZ"/>
        </w:rPr>
        <w:t xml:space="preserve"> stavby (</w:t>
      </w:r>
      <w:r w:rsidR="000E3893">
        <w:rPr>
          <w:rFonts w:cs="Arial"/>
          <w:bCs/>
          <w:sz w:val="20"/>
          <w:szCs w:val="20"/>
          <w:lang w:eastAsia="cs-CZ"/>
        </w:rPr>
        <w:t xml:space="preserve"> (</w:t>
      </w:r>
      <w:r w:rsidR="00AE4024">
        <w:rPr>
          <w:rFonts w:cs="Arial"/>
          <w:bCs/>
          <w:sz w:val="20"/>
          <w:szCs w:val="20"/>
          <w:lang w:eastAsia="cs-CZ"/>
        </w:rPr>
        <w:t>PS)</w:t>
      </w:r>
      <w:r w:rsidR="00717026" w:rsidRPr="00BC4D3A">
        <w:rPr>
          <w:rFonts w:cs="Arial"/>
          <w:bCs/>
          <w:sz w:val="20"/>
          <w:szCs w:val="20"/>
          <w:lang w:eastAsia="cs-CZ"/>
        </w:rPr>
        <w:t xml:space="preserve"> </w:t>
      </w:r>
      <w:r w:rsidR="00797433" w:rsidRPr="00BC4D3A">
        <w:rPr>
          <w:rFonts w:cs="Arial"/>
          <w:bCs/>
          <w:sz w:val="20"/>
          <w:szCs w:val="20"/>
          <w:lang w:eastAsia="cs-CZ"/>
        </w:rPr>
        <w:t>predloží dodávateľ na kontrolu objednávateľovi najneskôr 60 dní pred termínom dodania dokumentácie,</w:t>
      </w:r>
    </w:p>
    <w:p w14:paraId="2E97431D" w14:textId="2FFA639A" w:rsidR="00145BA3" w:rsidRPr="00BC4D3A" w:rsidRDefault="003D5DC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w:t>
      </w:r>
      <w:r>
        <w:rPr>
          <w:rFonts w:cs="Arial"/>
          <w:bCs/>
          <w:sz w:val="20"/>
          <w:szCs w:val="20"/>
          <w:lang w:eastAsia="cs-CZ"/>
        </w:rPr>
        <w:tab/>
        <w:t>z</w:t>
      </w:r>
      <w:r w:rsidR="00145BA3" w:rsidRPr="00BC4D3A">
        <w:rPr>
          <w:rFonts w:cs="Arial"/>
          <w:bCs/>
          <w:sz w:val="20"/>
          <w:szCs w:val="20"/>
          <w:lang w:eastAsia="cs-CZ"/>
        </w:rPr>
        <w:t>hotoviteľ je v priebehu vykonávania diela povinný zvolávať pravidelné pracovné rokovania 1x za mesiac, ak zástupca Objednávateľa nerozhodne inak. Predmetom pravidelných pracovných rokovaní bude kontrola rozpracovanosti diela za účasti hlavného inžiniera projektu za Objednávateľa a Zhotoviteľa, v prípade nutnosti budú prizvaní aj ďalší odborníci. Z roko</w:t>
      </w:r>
      <w:r>
        <w:rPr>
          <w:rFonts w:cs="Arial"/>
          <w:bCs/>
          <w:sz w:val="20"/>
          <w:szCs w:val="20"/>
          <w:lang w:eastAsia="cs-CZ"/>
        </w:rPr>
        <w:t>vania Zhotoviteľ vyhotoví zápis,</w:t>
      </w:r>
    </w:p>
    <w:p w14:paraId="2783650B" w14:textId="6A0B96A7" w:rsidR="00145BA3" w:rsidRPr="00BC4D3A" w:rsidRDefault="003D5DC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w:t>
      </w:r>
      <w:r>
        <w:rPr>
          <w:rFonts w:cs="Arial"/>
          <w:bCs/>
          <w:sz w:val="20"/>
          <w:szCs w:val="20"/>
          <w:lang w:eastAsia="cs-CZ"/>
        </w:rPr>
        <w:tab/>
        <w:t>o</w:t>
      </w:r>
      <w:r w:rsidR="00145BA3" w:rsidRPr="00BC4D3A">
        <w:rPr>
          <w:rFonts w:cs="Arial"/>
          <w:bCs/>
          <w:sz w:val="20"/>
          <w:szCs w:val="20"/>
          <w:lang w:eastAsia="cs-CZ"/>
        </w:rPr>
        <w:t>bjednávateľ je v priebehu vykonávania diela oprávnený, za účelom kontroly rozpracovanosti diela a plnenia zmluvy, zvolávať štatutárne kontrolné dni s predpokladanou frekvenciou 1x za 2 mesiace. Zo štatutárnych kontrolnýc</w:t>
      </w:r>
      <w:r>
        <w:rPr>
          <w:rFonts w:cs="Arial"/>
          <w:bCs/>
          <w:sz w:val="20"/>
          <w:szCs w:val="20"/>
          <w:lang w:eastAsia="cs-CZ"/>
        </w:rPr>
        <w:t>h dní vyhotoví zápis Zhotoviteľ,</w:t>
      </w:r>
    </w:p>
    <w:p w14:paraId="06A263F1" w14:textId="30C8293B" w:rsidR="00274CDC" w:rsidRDefault="00274CDC" w:rsidP="00145BA3">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p</w:t>
      </w:r>
      <w:r w:rsidR="002B451D" w:rsidRPr="00BC4D3A">
        <w:rPr>
          <w:rFonts w:cs="Arial"/>
          <w:bCs/>
          <w:sz w:val="20"/>
          <w:szCs w:val="20"/>
          <w:lang w:eastAsia="cs-CZ"/>
        </w:rPr>
        <w:t>ožaduje sa účasť a súčinnosť Zhotoviteľa</w:t>
      </w:r>
      <w:r w:rsidRPr="00BC4D3A">
        <w:rPr>
          <w:rFonts w:cs="Arial"/>
          <w:bCs/>
          <w:sz w:val="20"/>
          <w:szCs w:val="20"/>
          <w:lang w:eastAsia="cs-CZ"/>
        </w:rPr>
        <w:t xml:space="preserve"> na stavebných </w:t>
      </w:r>
      <w:r w:rsidR="001C0879" w:rsidRPr="00BC4D3A">
        <w:rPr>
          <w:rFonts w:cs="Arial"/>
          <w:bCs/>
          <w:sz w:val="20"/>
          <w:szCs w:val="20"/>
          <w:lang w:eastAsia="cs-CZ"/>
        </w:rPr>
        <w:t xml:space="preserve">a iných povoľovacích </w:t>
      </w:r>
      <w:r w:rsidRPr="00BC4D3A">
        <w:rPr>
          <w:rFonts w:cs="Arial"/>
          <w:bCs/>
          <w:sz w:val="20"/>
          <w:szCs w:val="20"/>
          <w:lang w:eastAsia="cs-CZ"/>
        </w:rPr>
        <w:t>konaniach prípadne iných rokovaniach</w:t>
      </w:r>
      <w:r w:rsidR="009F6A4C">
        <w:rPr>
          <w:rFonts w:cs="Arial"/>
          <w:bCs/>
          <w:sz w:val="20"/>
          <w:szCs w:val="20"/>
          <w:lang w:eastAsia="cs-CZ"/>
        </w:rPr>
        <w:t xml:space="preserve"> </w:t>
      </w:r>
      <w:r w:rsidR="009F6A4C" w:rsidRPr="009F6A4C">
        <w:rPr>
          <w:rFonts w:cs="Arial"/>
          <w:bCs/>
          <w:sz w:val="20"/>
          <w:szCs w:val="20"/>
          <w:lang w:eastAsia="cs-CZ"/>
        </w:rPr>
        <w:t>(napr. súvisiacich so štátnou expertízou, na vyvlastňovacích konaniach a pod.)</w:t>
      </w:r>
      <w:r w:rsidRPr="00BC4D3A">
        <w:rPr>
          <w:rFonts w:cs="Arial"/>
          <w:bCs/>
          <w:sz w:val="20"/>
          <w:szCs w:val="20"/>
          <w:lang w:eastAsia="cs-CZ"/>
        </w:rPr>
        <w:t xml:space="preserve">, súvisiacich s predmetnou stavbou, aj po uplynutí termínu dodania predmetnej dokumentácie, </w:t>
      </w:r>
      <w:r w:rsidR="00C613BC" w:rsidRPr="00BC4D3A">
        <w:rPr>
          <w:rFonts w:cs="Arial"/>
          <w:bCs/>
          <w:sz w:val="20"/>
          <w:szCs w:val="20"/>
          <w:lang w:eastAsia="cs-CZ"/>
        </w:rPr>
        <w:t>na výzvu</w:t>
      </w:r>
      <w:r w:rsidRPr="00BC4D3A">
        <w:rPr>
          <w:rFonts w:cs="Arial"/>
          <w:bCs/>
          <w:sz w:val="20"/>
          <w:szCs w:val="20"/>
          <w:lang w:eastAsia="cs-CZ"/>
        </w:rPr>
        <w:t xml:space="preserve"> Objednávateľ</w:t>
      </w:r>
      <w:r w:rsidR="00C613BC" w:rsidRPr="00BC4D3A">
        <w:rPr>
          <w:rFonts w:cs="Arial"/>
          <w:bCs/>
          <w:sz w:val="20"/>
          <w:szCs w:val="20"/>
          <w:lang w:eastAsia="cs-CZ"/>
        </w:rPr>
        <w:t>a</w:t>
      </w:r>
      <w:r w:rsidRPr="00BC4D3A">
        <w:rPr>
          <w:rFonts w:cs="Arial"/>
          <w:bCs/>
          <w:sz w:val="20"/>
          <w:szCs w:val="20"/>
          <w:lang w:eastAsia="cs-CZ"/>
        </w:rPr>
        <w:t>,</w:t>
      </w:r>
    </w:p>
    <w:p w14:paraId="1EE0CC99" w14:textId="0BDCA3FC" w:rsidR="00082DD0" w:rsidRPr="00BC4D3A" w:rsidRDefault="00082DD0" w:rsidP="00082DD0">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z</w:t>
      </w:r>
      <w:r w:rsidRPr="00BC4D3A">
        <w:rPr>
          <w:rFonts w:cs="Arial"/>
          <w:bCs/>
          <w:sz w:val="20"/>
          <w:szCs w:val="20"/>
          <w:lang w:eastAsia="cs-CZ"/>
        </w:rPr>
        <w:t>hotoviteľ dokumentácie sa zúčastní všetkých rokovaní a konaní súvisiacich s predmetnou dokumentáciou zvolaných objednávateľom, dotknutými orgánmi štátnej a verejnej správy a</w:t>
      </w:r>
      <w:r w:rsidR="00903B21" w:rsidRPr="00BC4D3A">
        <w:rPr>
          <w:rFonts w:cs="Arial"/>
          <w:bCs/>
          <w:sz w:val="20"/>
          <w:szCs w:val="20"/>
          <w:lang w:eastAsia="cs-CZ"/>
        </w:rPr>
        <w:t> </w:t>
      </w:r>
      <w:r w:rsidRPr="00BC4D3A">
        <w:rPr>
          <w:rFonts w:cs="Arial"/>
          <w:bCs/>
          <w:sz w:val="20"/>
          <w:szCs w:val="20"/>
          <w:lang w:eastAsia="cs-CZ"/>
        </w:rPr>
        <w:t>samosprávy</w:t>
      </w:r>
      <w:r w:rsidR="00903B21" w:rsidRPr="00BC4D3A">
        <w:rPr>
          <w:rFonts w:cs="Arial"/>
          <w:bCs/>
          <w:sz w:val="20"/>
          <w:szCs w:val="20"/>
          <w:lang w:eastAsia="cs-CZ"/>
        </w:rPr>
        <w:t>,</w:t>
      </w:r>
    </w:p>
    <w:p w14:paraId="78D78E89" w14:textId="323ACAE5" w:rsidR="000A03C7" w:rsidRPr="00BC4D3A" w:rsidRDefault="00C613BC" w:rsidP="005466B2">
      <w:pPr>
        <w:tabs>
          <w:tab w:val="left" w:pos="-4860"/>
          <w:tab w:val="left" w:pos="284"/>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z</w:t>
      </w:r>
      <w:r w:rsidR="00274CDC" w:rsidRPr="00BC4D3A">
        <w:rPr>
          <w:rFonts w:cs="Arial"/>
          <w:bCs/>
          <w:sz w:val="20"/>
          <w:szCs w:val="20"/>
          <w:lang w:eastAsia="cs-CZ"/>
        </w:rPr>
        <w:t>hoto</w:t>
      </w:r>
      <w:r w:rsidR="005466B2" w:rsidRPr="00BC4D3A">
        <w:rPr>
          <w:rFonts w:cs="Arial"/>
          <w:bCs/>
          <w:sz w:val="20"/>
          <w:szCs w:val="20"/>
          <w:lang w:eastAsia="cs-CZ"/>
        </w:rPr>
        <w:t>viteľ vypracuje definitívn</w:t>
      </w:r>
      <w:r w:rsidR="00F25CFB">
        <w:rPr>
          <w:rFonts w:cs="Arial"/>
          <w:bCs/>
          <w:sz w:val="20"/>
          <w:szCs w:val="20"/>
          <w:lang w:eastAsia="cs-CZ"/>
        </w:rPr>
        <w:t>y</w:t>
      </w:r>
      <w:r w:rsidR="005466B2" w:rsidRPr="00BC4D3A">
        <w:rPr>
          <w:rFonts w:cs="Arial"/>
          <w:bCs/>
          <w:sz w:val="20"/>
          <w:szCs w:val="20"/>
          <w:lang w:eastAsia="cs-CZ"/>
        </w:rPr>
        <w:t xml:space="preserve"> </w:t>
      </w:r>
      <w:r w:rsidR="000E3893">
        <w:rPr>
          <w:rFonts w:cs="Arial"/>
          <w:bCs/>
          <w:sz w:val="20"/>
          <w:szCs w:val="20"/>
          <w:lang w:eastAsia="cs-CZ"/>
        </w:rPr>
        <w:t>P</w:t>
      </w:r>
      <w:r w:rsidR="00F25CFB">
        <w:rPr>
          <w:rFonts w:cs="Arial"/>
          <w:bCs/>
          <w:sz w:val="20"/>
          <w:szCs w:val="20"/>
          <w:lang w:eastAsia="cs-CZ"/>
        </w:rPr>
        <w:t xml:space="preserve">rojekt stavby </w:t>
      </w:r>
      <w:r w:rsidR="000E3893">
        <w:rPr>
          <w:rFonts w:cs="Arial"/>
          <w:bCs/>
          <w:sz w:val="20"/>
          <w:szCs w:val="20"/>
          <w:lang w:eastAsia="cs-CZ"/>
        </w:rPr>
        <w:t>(</w:t>
      </w:r>
      <w:r w:rsidR="00AE4024">
        <w:rPr>
          <w:rFonts w:cs="Arial"/>
          <w:bCs/>
          <w:sz w:val="20"/>
          <w:szCs w:val="20"/>
          <w:lang w:eastAsia="cs-CZ"/>
        </w:rPr>
        <w:t xml:space="preserve">PS) </w:t>
      </w:r>
      <w:r w:rsidR="005466B2" w:rsidRPr="00BC4D3A">
        <w:rPr>
          <w:rFonts w:cs="Arial"/>
          <w:bCs/>
          <w:sz w:val="20"/>
          <w:szCs w:val="20"/>
          <w:lang w:eastAsia="cs-CZ"/>
        </w:rPr>
        <w:t xml:space="preserve"> </w:t>
      </w:r>
      <w:r w:rsidR="00274CDC" w:rsidRPr="00BC4D3A">
        <w:rPr>
          <w:rFonts w:cs="Arial"/>
          <w:bCs/>
          <w:sz w:val="20"/>
          <w:szCs w:val="20"/>
          <w:lang w:eastAsia="cs-CZ"/>
        </w:rPr>
        <w:t xml:space="preserve">po jej predchádzajúcom odsúhlasení dotknutými orgánmi a organizáciami tak, aby ich záverečné stanoviská boli bez </w:t>
      </w:r>
      <w:r w:rsidR="005E4866" w:rsidRPr="00BC4D3A">
        <w:rPr>
          <w:rFonts w:cs="Arial"/>
          <w:bCs/>
          <w:sz w:val="20"/>
          <w:szCs w:val="20"/>
          <w:lang w:eastAsia="cs-CZ"/>
        </w:rPr>
        <w:t>ďalších</w:t>
      </w:r>
      <w:r w:rsidR="00274CDC" w:rsidRPr="00BC4D3A">
        <w:rPr>
          <w:rFonts w:cs="Arial"/>
          <w:bCs/>
          <w:sz w:val="20"/>
          <w:szCs w:val="20"/>
          <w:lang w:eastAsia="cs-CZ"/>
        </w:rPr>
        <w:t xml:space="preserve"> požiadaviek resp. pripomienok,</w:t>
      </w:r>
      <w:r w:rsidRPr="00BC4D3A">
        <w:rPr>
          <w:rFonts w:cs="Arial"/>
          <w:bCs/>
          <w:sz w:val="20"/>
          <w:szCs w:val="20"/>
          <w:lang w:eastAsia="cs-CZ"/>
        </w:rPr>
        <w:t xml:space="preserve"> na výzvu Objednávateľa,</w:t>
      </w:r>
    </w:p>
    <w:p w14:paraId="07CAB81C" w14:textId="07CA597C" w:rsidR="007A4111" w:rsidRPr="00BC4D3A" w:rsidRDefault="007A4111" w:rsidP="00F50F9A">
      <w:pPr>
        <w:tabs>
          <w:tab w:val="left" w:pos="-4860"/>
          <w:tab w:val="left" w:pos="284"/>
          <w:tab w:val="left" w:pos="1260"/>
          <w:tab w:val="left" w:pos="2340"/>
          <w:tab w:val="left" w:pos="3060"/>
          <w:tab w:val="center" w:pos="4819"/>
        </w:tabs>
        <w:autoSpaceDE w:val="0"/>
        <w:autoSpaceDN w:val="0"/>
        <w:spacing w:before="20" w:after="20" w:line="240" w:lineRule="exact"/>
        <w:ind w:left="284" w:hanging="284"/>
        <w:rPr>
          <w:rFonts w:cs="Arial"/>
          <w:b/>
          <w:bCs/>
          <w:sz w:val="20"/>
          <w:szCs w:val="20"/>
          <w:lang w:eastAsia="cs-CZ"/>
        </w:rPr>
      </w:pPr>
      <w:r w:rsidRPr="00BC4D3A">
        <w:rPr>
          <w:sz w:val="20"/>
          <w:szCs w:val="20"/>
        </w:rPr>
        <w:t>•</w:t>
      </w:r>
      <w:r w:rsidRPr="00BC4D3A">
        <w:rPr>
          <w:sz w:val="20"/>
          <w:szCs w:val="20"/>
        </w:rPr>
        <w:tab/>
      </w:r>
      <w:r w:rsidRPr="00BC4D3A">
        <w:rPr>
          <w:rFonts w:cs="Arial"/>
          <w:sz w:val="20"/>
          <w:szCs w:val="20"/>
        </w:rPr>
        <w:t>v prípade nesúhlasných stanovísk po prepracovaní dokumentácie požiadať o opätovné súhlasné stanovisko, ktoré sa doloží do dokladovej časti dokumentácie,</w:t>
      </w:r>
    </w:p>
    <w:p w14:paraId="0705BEED" w14:textId="77777777" w:rsidR="00406791" w:rsidRPr="00BC4D3A" w:rsidRDefault="00406791" w:rsidP="004A0147">
      <w:pPr>
        <w:pStyle w:val="00-05"/>
        <w:rPr>
          <w:sz w:val="20"/>
        </w:rPr>
      </w:pPr>
      <w:r w:rsidRPr="00BC4D3A">
        <w:rPr>
          <w:sz w:val="20"/>
        </w:rPr>
        <w:t>•</w:t>
      </w:r>
      <w:r w:rsidR="004A0147" w:rsidRPr="00BC4D3A">
        <w:rPr>
          <w:sz w:val="20"/>
        </w:rPr>
        <w:tab/>
      </w:r>
      <w:r w:rsidRPr="00BC4D3A">
        <w:rPr>
          <w:sz w:val="20"/>
        </w:rPr>
        <w:t>prerokovanie dodávky energií a vody na stavbu a tiež odvádzania vôd zo stavby počas výstavby a prevádzk</w:t>
      </w:r>
      <w:r w:rsidR="00AB4B83" w:rsidRPr="00BC4D3A">
        <w:rPr>
          <w:sz w:val="20"/>
        </w:rPr>
        <w:t>y</w:t>
      </w:r>
      <w:r w:rsidRPr="00BC4D3A">
        <w:rPr>
          <w:sz w:val="20"/>
        </w:rPr>
        <w:t> s dotknutými subjektmi</w:t>
      </w:r>
      <w:r w:rsidR="004A0147" w:rsidRPr="00BC4D3A">
        <w:rPr>
          <w:sz w:val="20"/>
        </w:rPr>
        <w:t>,</w:t>
      </w:r>
    </w:p>
    <w:p w14:paraId="027A38C8" w14:textId="78CB4E01" w:rsidR="00AB4B83" w:rsidRPr="00BC4D3A" w:rsidRDefault="00AB4B83" w:rsidP="00AB4B83">
      <w:pPr>
        <w:pStyle w:val="00-05"/>
        <w:rPr>
          <w:rFonts w:cs="Arial"/>
          <w:bCs/>
          <w:sz w:val="20"/>
          <w:lang w:eastAsia="cs-CZ"/>
        </w:rPr>
      </w:pPr>
      <w:r w:rsidRPr="00BC4D3A">
        <w:rPr>
          <w:sz w:val="20"/>
        </w:rPr>
        <w:t>•</w:t>
      </w:r>
      <w:r w:rsidRPr="00BC4D3A">
        <w:rPr>
          <w:sz w:val="20"/>
        </w:rPr>
        <w:tab/>
      </w:r>
      <w:r w:rsidR="003D5DCC">
        <w:rPr>
          <w:rFonts w:cs="Arial"/>
          <w:bCs/>
          <w:sz w:val="20"/>
          <w:lang w:eastAsia="cs-CZ"/>
        </w:rPr>
        <w:t>p</w:t>
      </w:r>
      <w:r w:rsidRPr="00BC4D3A">
        <w:rPr>
          <w:rFonts w:cs="Arial"/>
          <w:bCs/>
          <w:sz w:val="20"/>
          <w:lang w:eastAsia="cs-CZ"/>
        </w:rPr>
        <w:t xml:space="preserve">rerokovať návrh projektu stavieb súvisiacich so š.p. Hydromeliorácie a zabezpečiť doklad o odsúhlasení navrhnutého </w:t>
      </w:r>
      <w:r w:rsidRPr="00BC4D3A">
        <w:rPr>
          <w:sz w:val="20"/>
        </w:rPr>
        <w:t>riešenia</w:t>
      </w:r>
      <w:r w:rsidRPr="00BC4D3A">
        <w:rPr>
          <w:rFonts w:cs="Arial"/>
          <w:bCs/>
          <w:sz w:val="20"/>
          <w:lang w:eastAsia="cs-CZ"/>
        </w:rPr>
        <w:t xml:space="preserve">, vrátane doloženia potvrdenia na ich hlavičkovom papieri, z ktorého bude zrejmé, že s predloženým riešením súhlasia bez </w:t>
      </w:r>
      <w:r w:rsidRPr="00BC4D3A">
        <w:rPr>
          <w:sz w:val="20"/>
        </w:rPr>
        <w:t>pripomienok</w:t>
      </w:r>
      <w:r w:rsidRPr="00BC4D3A">
        <w:rPr>
          <w:rFonts w:cs="Arial"/>
          <w:bCs/>
          <w:sz w:val="20"/>
          <w:lang w:eastAsia="cs-CZ"/>
        </w:rPr>
        <w:t xml:space="preserve">, ktoré by vyžadovali opätovné predloženie projektovej dokumentácie; v prípade potreby </w:t>
      </w:r>
      <w:r w:rsidR="00F50F9A" w:rsidRPr="00BC4D3A">
        <w:rPr>
          <w:rFonts w:cs="Arial"/>
          <w:bCs/>
          <w:sz w:val="20"/>
          <w:lang w:eastAsia="cs-CZ"/>
        </w:rPr>
        <w:t>zabezpečiť odborný posudok</w:t>
      </w:r>
      <w:r w:rsidR="003D5DCC">
        <w:rPr>
          <w:rFonts w:cs="Arial"/>
          <w:bCs/>
          <w:sz w:val="20"/>
          <w:lang w:eastAsia="cs-CZ"/>
        </w:rPr>
        <w:t>,</w:t>
      </w:r>
    </w:p>
    <w:p w14:paraId="25E10A5A" w14:textId="05FA3F51" w:rsidR="00CA26B5" w:rsidRPr="00BC4D3A" w:rsidRDefault="007C0119" w:rsidP="00CF0DA7">
      <w:pPr>
        <w:pStyle w:val="00-05"/>
        <w:rPr>
          <w:sz w:val="20"/>
        </w:rPr>
      </w:pPr>
      <w:r w:rsidRPr="00BC4D3A">
        <w:rPr>
          <w:sz w:val="20"/>
        </w:rPr>
        <w:t>•</w:t>
      </w:r>
      <w:r w:rsidR="004A0147" w:rsidRPr="00BC4D3A">
        <w:rPr>
          <w:sz w:val="20"/>
        </w:rPr>
        <w:tab/>
      </w:r>
      <w:r w:rsidRPr="00BC4D3A">
        <w:rPr>
          <w:sz w:val="20"/>
        </w:rPr>
        <w:t xml:space="preserve">predloženie projektovej dokumentácie na posúdenie </w:t>
      </w:r>
      <w:r w:rsidR="00F53B42" w:rsidRPr="00BC4D3A">
        <w:rPr>
          <w:sz w:val="20"/>
        </w:rPr>
        <w:t xml:space="preserve">oprávnenej právnickej osobe </w:t>
      </w:r>
      <w:r w:rsidR="00E911A3" w:rsidRPr="00BC4D3A">
        <w:rPr>
          <w:sz w:val="20"/>
        </w:rPr>
        <w:t xml:space="preserve">v zmysle </w:t>
      </w:r>
      <w:r w:rsidR="00F53B42" w:rsidRPr="00BC4D3A">
        <w:rPr>
          <w:sz w:val="20"/>
        </w:rPr>
        <w:t xml:space="preserve">§ 18 zákona NRSR č. 124/2006 Z. z. </w:t>
      </w:r>
      <w:r w:rsidRPr="00BC4D3A">
        <w:rPr>
          <w:sz w:val="20"/>
        </w:rPr>
        <w:t>a doloženie tohto posudku</w:t>
      </w:r>
      <w:r w:rsidR="00A1301E" w:rsidRPr="00BC4D3A">
        <w:rPr>
          <w:sz w:val="20"/>
        </w:rPr>
        <w:t xml:space="preserve"> </w:t>
      </w:r>
      <w:r w:rsidRPr="00BC4D3A">
        <w:rPr>
          <w:sz w:val="20"/>
        </w:rPr>
        <w:t>k dokumentác</w:t>
      </w:r>
      <w:r w:rsidR="00F53B42" w:rsidRPr="00BC4D3A">
        <w:rPr>
          <w:sz w:val="20"/>
        </w:rPr>
        <w:t xml:space="preserve">ii objektov stavby v dokladovej </w:t>
      </w:r>
      <w:r w:rsidRPr="00BC4D3A">
        <w:rPr>
          <w:sz w:val="20"/>
        </w:rPr>
        <w:t>časti,</w:t>
      </w:r>
    </w:p>
    <w:p w14:paraId="4556F34B" w14:textId="4CE201E6" w:rsidR="00CA26B5" w:rsidRPr="00BC4D3A" w:rsidRDefault="00CA26B5" w:rsidP="00CA26B5">
      <w:pPr>
        <w:tabs>
          <w:tab w:val="left" w:pos="-4860"/>
          <w:tab w:val="left" w:pos="1260"/>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v</w:t>
      </w:r>
      <w:r w:rsidRPr="00BC4D3A">
        <w:rPr>
          <w:rFonts w:cs="Arial"/>
          <w:bCs/>
          <w:sz w:val="20"/>
          <w:szCs w:val="20"/>
          <w:lang w:eastAsia="cs-CZ"/>
        </w:rPr>
        <w:t xml:space="preserve"> prípade potreby </w:t>
      </w:r>
      <w:r w:rsidR="00035712" w:rsidRPr="00BC4D3A">
        <w:rPr>
          <w:rFonts w:cs="Arial"/>
          <w:bCs/>
          <w:sz w:val="20"/>
          <w:szCs w:val="20"/>
          <w:lang w:eastAsia="cs-CZ"/>
        </w:rPr>
        <w:t>Z</w:t>
      </w:r>
      <w:r w:rsidRPr="00BC4D3A">
        <w:rPr>
          <w:rFonts w:cs="Arial"/>
          <w:bCs/>
          <w:sz w:val="20"/>
          <w:szCs w:val="20"/>
          <w:lang w:eastAsia="cs-CZ"/>
        </w:rPr>
        <w:t>hotoviteľ v priebehu projektovania zabezpečí súhlas s technickým riešením odlišným od STN vydaný MD SR, vrátane podmieňujúcich stanovísk,</w:t>
      </w:r>
    </w:p>
    <w:p w14:paraId="581FE376" w14:textId="36119EBC" w:rsidR="003E7FB6" w:rsidRPr="00BC4D3A" w:rsidRDefault="00CA26B5" w:rsidP="003E7FB6">
      <w:pPr>
        <w:tabs>
          <w:tab w:val="left" w:pos="-4860"/>
          <w:tab w:val="left" w:pos="284"/>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r>
      <w:r w:rsidR="003D5DCC">
        <w:rPr>
          <w:rFonts w:cs="Arial"/>
          <w:bCs/>
          <w:sz w:val="20"/>
          <w:szCs w:val="20"/>
          <w:lang w:eastAsia="cs-CZ"/>
        </w:rPr>
        <w:t>o</w:t>
      </w:r>
      <w:r w:rsidRPr="00BC4D3A">
        <w:rPr>
          <w:rFonts w:cs="Arial"/>
          <w:bCs/>
          <w:sz w:val="20"/>
          <w:szCs w:val="20"/>
          <w:lang w:eastAsia="cs-CZ"/>
        </w:rPr>
        <w:t xml:space="preserve">dsúhlasiť návrh dopravného značenia Objednávateľom (úsek prevádzky) a príslušným </w:t>
      </w:r>
      <w:r w:rsidR="007C15F5" w:rsidRPr="00BC4D3A">
        <w:rPr>
          <w:rFonts w:cs="Arial"/>
          <w:bCs/>
          <w:sz w:val="20"/>
          <w:szCs w:val="20"/>
        </w:rPr>
        <w:t>odborom dopravnej polície PPZ SR</w:t>
      </w:r>
      <w:r w:rsidR="007C15F5" w:rsidRPr="00BC4D3A" w:rsidDel="007C15F5">
        <w:rPr>
          <w:rFonts w:cs="Arial"/>
          <w:bCs/>
          <w:sz w:val="20"/>
          <w:szCs w:val="20"/>
          <w:lang w:eastAsia="cs-CZ"/>
        </w:rPr>
        <w:t xml:space="preserve"> </w:t>
      </w:r>
      <w:r w:rsidRPr="00BC4D3A">
        <w:rPr>
          <w:rFonts w:cs="Arial"/>
          <w:bCs/>
          <w:sz w:val="20"/>
          <w:szCs w:val="20"/>
          <w:lang w:eastAsia="cs-CZ"/>
        </w:rPr>
        <w:t>a doložiť doklad o určení dopravného značenia príslušným cestným správnym orgánom,</w:t>
      </w:r>
    </w:p>
    <w:p w14:paraId="137A1AAB" w14:textId="755B39CB" w:rsidR="003E7FB6" w:rsidRPr="00BC4D3A" w:rsidRDefault="009F6A4C" w:rsidP="009F6A4C">
      <w:pPr>
        <w:pStyle w:val="Odsekzoznamu"/>
        <w:numPr>
          <w:ilvl w:val="0"/>
          <w:numId w:val="3"/>
        </w:numPr>
        <w:tabs>
          <w:tab w:val="left" w:pos="-4860"/>
          <w:tab w:val="left" w:pos="142"/>
          <w:tab w:val="left" w:pos="2340"/>
          <w:tab w:val="left" w:pos="3060"/>
          <w:tab w:val="center" w:pos="4819"/>
        </w:tabs>
        <w:autoSpaceDE w:val="0"/>
        <w:autoSpaceDN w:val="0"/>
        <w:spacing w:before="20" w:after="20" w:line="240" w:lineRule="exact"/>
        <w:ind w:left="284" w:hanging="284"/>
        <w:rPr>
          <w:rFonts w:cs="Arial"/>
          <w:bCs/>
          <w:sz w:val="20"/>
          <w:szCs w:val="20"/>
          <w:lang w:eastAsia="cs-CZ"/>
        </w:rPr>
      </w:pPr>
      <w:r>
        <w:rPr>
          <w:rFonts w:cs="Arial"/>
          <w:bCs/>
          <w:sz w:val="20"/>
          <w:szCs w:val="20"/>
          <w:lang w:eastAsia="cs-CZ"/>
        </w:rPr>
        <w:t xml:space="preserve">   </w:t>
      </w:r>
      <w:r w:rsidR="003E7FB6" w:rsidRPr="00BC4D3A">
        <w:rPr>
          <w:rFonts w:cs="Arial"/>
          <w:bCs/>
          <w:sz w:val="20"/>
          <w:szCs w:val="20"/>
          <w:lang w:eastAsia="cs-CZ"/>
        </w:rPr>
        <w:t>predloženie projektovej dokumentácie na posúdenie podľa zákon č. 124/2006 Z. z. o bezpečnosti a ochrane zdravia pri práci a o zmene a doplnení niektorých zákonov, v znení neskorších predpisov na Technickú inšpekciu a doloženie tohto posudku k dokumentácii objektov stavby v dokladovej časti,</w:t>
      </w:r>
    </w:p>
    <w:p w14:paraId="6A7B43E2" w14:textId="19660B62" w:rsidR="009F6A4C" w:rsidRDefault="009F6A4C" w:rsidP="009F6A4C">
      <w:pPr>
        <w:pStyle w:val="00-05"/>
        <w:numPr>
          <w:ilvl w:val="0"/>
          <w:numId w:val="3"/>
        </w:numPr>
        <w:tabs>
          <w:tab w:val="left" w:pos="142"/>
        </w:tabs>
        <w:ind w:left="284" w:hanging="284"/>
        <w:rPr>
          <w:rFonts w:cs="Arial"/>
          <w:bCs/>
          <w:sz w:val="20"/>
          <w:lang w:eastAsia="cs-CZ"/>
        </w:rPr>
      </w:pPr>
      <w:r>
        <w:rPr>
          <w:rFonts w:cs="Arial"/>
          <w:bCs/>
          <w:sz w:val="20"/>
          <w:lang w:eastAsia="cs-CZ"/>
        </w:rPr>
        <w:t xml:space="preserve">   </w:t>
      </w:r>
      <w:r w:rsidRPr="009F6A4C">
        <w:rPr>
          <w:rFonts w:cs="Arial"/>
          <w:bCs/>
          <w:sz w:val="20"/>
          <w:lang w:eastAsia="cs-CZ"/>
        </w:rPr>
        <w:t>prerokovať návrh projektu stavieb súvisiacich so š.p. Hydromeliorácie a zabezpečiť doklad o odsúhlasení navrhnutého riešenia, vrátane doloženia potvrdenia na ich hlavičkovom papieri, z ktorého bude zrejmé, že s predloženým riešením súhlasia bez pripomienok, ktoré by vyžadovali opätovné predloženie projektovej dokumentácie; v prípade potreby zabezpečiť odborný posudok,</w:t>
      </w:r>
    </w:p>
    <w:p w14:paraId="7ACF6AFE" w14:textId="1422A88C" w:rsidR="00DB69C2" w:rsidRPr="00AB4B83" w:rsidRDefault="003D5DCC" w:rsidP="009F6A4C">
      <w:pPr>
        <w:pStyle w:val="00-05"/>
        <w:numPr>
          <w:ilvl w:val="0"/>
          <w:numId w:val="3"/>
        </w:numPr>
        <w:tabs>
          <w:tab w:val="left" w:pos="142"/>
        </w:tabs>
        <w:ind w:left="284" w:hanging="284"/>
        <w:rPr>
          <w:rFonts w:cs="Arial"/>
          <w:bCs/>
          <w:sz w:val="20"/>
          <w:lang w:eastAsia="cs-CZ"/>
        </w:rPr>
      </w:pPr>
      <w:r>
        <w:rPr>
          <w:rFonts w:cs="Arial"/>
          <w:bCs/>
          <w:sz w:val="20"/>
          <w:lang w:eastAsia="cs-CZ"/>
        </w:rPr>
        <w:t xml:space="preserve">   p</w:t>
      </w:r>
      <w:r w:rsidR="00DB69C2">
        <w:rPr>
          <w:rFonts w:cs="Arial"/>
          <w:bCs/>
          <w:sz w:val="20"/>
          <w:lang w:eastAsia="cs-CZ"/>
        </w:rPr>
        <w:t>rojektant poskytne súčinnosť pri zabezpečovaní</w:t>
      </w:r>
      <w:r w:rsidR="00DB69C2" w:rsidRPr="00DB69C2">
        <w:rPr>
          <w:rFonts w:cs="Arial"/>
          <w:bCs/>
          <w:sz w:val="20"/>
          <w:lang w:eastAsia="cs-CZ"/>
        </w:rPr>
        <w:t xml:space="preserve"> vyjadrenie VUVH - posúdenie vôd podľa čl. 4.7 ES o</w:t>
      </w:r>
      <w:r w:rsidR="00DB69C2">
        <w:rPr>
          <w:rFonts w:cs="Arial"/>
          <w:bCs/>
          <w:sz w:val="20"/>
          <w:lang w:eastAsia="cs-CZ"/>
        </w:rPr>
        <w:t> </w:t>
      </w:r>
      <w:r w:rsidR="00DB69C2" w:rsidRPr="00DB69C2">
        <w:rPr>
          <w:rFonts w:cs="Arial"/>
          <w:bCs/>
          <w:sz w:val="20"/>
          <w:lang w:eastAsia="cs-CZ"/>
        </w:rPr>
        <w:t>vodách</w:t>
      </w:r>
      <w:r w:rsidR="00DB69C2">
        <w:rPr>
          <w:rFonts w:cs="Arial"/>
          <w:bCs/>
          <w:sz w:val="20"/>
          <w:lang w:eastAsia="cs-CZ"/>
        </w:rPr>
        <w:t xml:space="preserve"> (zapracuje prípadné pripomienky)</w:t>
      </w:r>
      <w:r w:rsidR="00DB69C2" w:rsidRPr="00DB69C2">
        <w:rPr>
          <w:rFonts w:cs="Arial"/>
          <w:bCs/>
          <w:sz w:val="20"/>
          <w:lang w:eastAsia="cs-CZ"/>
        </w:rPr>
        <w:t>,</w:t>
      </w:r>
    </w:p>
    <w:p w14:paraId="74035963" w14:textId="600D9EA6" w:rsidR="007C0119" w:rsidRPr="00BC4D3A" w:rsidRDefault="0044067B" w:rsidP="009F6A4C">
      <w:pPr>
        <w:pStyle w:val="00-05"/>
        <w:rPr>
          <w:sz w:val="20"/>
        </w:rPr>
      </w:pPr>
      <w:r w:rsidRPr="00BC4D3A">
        <w:rPr>
          <w:sz w:val="20"/>
        </w:rPr>
        <w:t>•</w:t>
      </w:r>
      <w:r w:rsidRPr="00BC4D3A">
        <w:rPr>
          <w:sz w:val="20"/>
        </w:rPr>
        <w:tab/>
      </w:r>
      <w:r w:rsidR="007C0119" w:rsidRPr="00BC4D3A">
        <w:rPr>
          <w:sz w:val="20"/>
        </w:rPr>
        <w:t>koncept dokumentácie projektant prerokuje na záverečnom prerokovaní</w:t>
      </w:r>
      <w:r w:rsidR="00CA26B5" w:rsidRPr="00BC4D3A">
        <w:rPr>
          <w:sz w:val="20"/>
        </w:rPr>
        <w:t xml:space="preserve"> v zmysle zmluvy o dielo</w:t>
      </w:r>
      <w:r w:rsidR="007C0119" w:rsidRPr="00BC4D3A">
        <w:rPr>
          <w:sz w:val="20"/>
        </w:rPr>
        <w:t>,</w:t>
      </w:r>
    </w:p>
    <w:p w14:paraId="3F892C84" w14:textId="6E68FE34" w:rsidR="00052DB2" w:rsidRPr="00BC4D3A" w:rsidRDefault="00052DB2" w:rsidP="00052DB2">
      <w:pPr>
        <w:pStyle w:val="00-05"/>
        <w:rPr>
          <w:sz w:val="20"/>
        </w:rPr>
      </w:pPr>
      <w:r w:rsidRPr="00BC4D3A">
        <w:rPr>
          <w:sz w:val="20"/>
        </w:rPr>
        <w:lastRenderedPageBreak/>
        <w:t>•</w:t>
      </w:r>
      <w:r w:rsidRPr="00BC4D3A">
        <w:rPr>
          <w:sz w:val="20"/>
        </w:rPr>
        <w:tab/>
        <w:t xml:space="preserve">zabezpečenie všetkých vyjadrení a stanovísk dotknutých orgánov a organizácii pre potreby </w:t>
      </w:r>
      <w:r w:rsidR="005D405B" w:rsidRPr="00BC4D3A">
        <w:rPr>
          <w:sz w:val="20"/>
        </w:rPr>
        <w:t xml:space="preserve">stavebného </w:t>
      </w:r>
      <w:r w:rsidRPr="00BC4D3A">
        <w:rPr>
          <w:sz w:val="20"/>
        </w:rPr>
        <w:t>konania na hlavičkovom papieri – v sade č.</w:t>
      </w:r>
      <w:r w:rsidR="00415071" w:rsidRPr="00BC4D3A">
        <w:rPr>
          <w:sz w:val="20"/>
        </w:rPr>
        <w:t xml:space="preserve"> </w:t>
      </w:r>
      <w:r w:rsidRPr="00BC4D3A">
        <w:rPr>
          <w:sz w:val="20"/>
        </w:rPr>
        <w:t xml:space="preserve">1 </w:t>
      </w:r>
      <w:r w:rsidR="00415071" w:rsidRPr="00BC4D3A">
        <w:rPr>
          <w:sz w:val="20"/>
        </w:rPr>
        <w:t>dokladovať originály vyjadrení,</w:t>
      </w:r>
    </w:p>
    <w:p w14:paraId="0C7DA00B" w14:textId="77777777" w:rsidR="00052DB2" w:rsidRPr="00BC4D3A" w:rsidRDefault="00052DB2" w:rsidP="00052DB2">
      <w:pPr>
        <w:pStyle w:val="00-05"/>
        <w:rPr>
          <w:sz w:val="20"/>
        </w:rPr>
      </w:pPr>
      <w:r w:rsidRPr="00BC4D3A">
        <w:rPr>
          <w:sz w:val="20"/>
        </w:rPr>
        <w:t>•</w:t>
      </w:r>
      <w:r w:rsidRPr="00BC4D3A">
        <w:rPr>
          <w:sz w:val="20"/>
        </w:rPr>
        <w:tab/>
        <w:t>opodstatnené požiadavky a pripomienky dotknutých orgánov a organizácií vznesené v priebehu spracovania dokumentácie sa zapracujú do dokumentácie,</w:t>
      </w:r>
    </w:p>
    <w:p w14:paraId="1AB052EE" w14:textId="77777777" w:rsidR="003D5DCC" w:rsidRDefault="00052DB2" w:rsidP="003D5DCC">
      <w:pPr>
        <w:pStyle w:val="00-05"/>
        <w:rPr>
          <w:sz w:val="20"/>
        </w:rPr>
      </w:pPr>
      <w:r w:rsidRPr="00BC4D3A">
        <w:rPr>
          <w:sz w:val="20"/>
        </w:rPr>
        <w:t>•</w:t>
      </w:r>
      <w:r w:rsidRPr="00BC4D3A">
        <w:rPr>
          <w:sz w:val="20"/>
        </w:rPr>
        <w:tab/>
      </w:r>
      <w:r w:rsidR="00415071" w:rsidRPr="00BC4D3A">
        <w:rPr>
          <w:sz w:val="20"/>
        </w:rPr>
        <w:t>z</w:t>
      </w:r>
      <w:r w:rsidRPr="00BC4D3A">
        <w:rPr>
          <w:sz w:val="20"/>
        </w:rPr>
        <w:t>hotoviteľ zabezpečí všetky podklady, stanoviská</w:t>
      </w:r>
      <w:r w:rsidR="00415071" w:rsidRPr="00BC4D3A">
        <w:rPr>
          <w:sz w:val="20"/>
        </w:rPr>
        <w:t xml:space="preserve"> </w:t>
      </w:r>
      <w:r w:rsidRPr="00BC4D3A">
        <w:rPr>
          <w:sz w:val="20"/>
        </w:rPr>
        <w:t xml:space="preserve">(po zapracovaní pripomienok) dotknutých subjektov, orgánov a organizácií, rozhodnutia (vrátane podkladov pre </w:t>
      </w:r>
      <w:r w:rsidR="00F53B42" w:rsidRPr="00BC4D3A">
        <w:rPr>
          <w:sz w:val="20"/>
        </w:rPr>
        <w:t>súhlas s</w:t>
      </w:r>
      <w:r w:rsidR="00BC728B" w:rsidRPr="00BC4D3A">
        <w:rPr>
          <w:sz w:val="20"/>
        </w:rPr>
        <w:t> </w:t>
      </w:r>
      <w:r w:rsidR="0038403F" w:rsidRPr="00BC4D3A">
        <w:rPr>
          <w:sz w:val="20"/>
        </w:rPr>
        <w:t>odňatím</w:t>
      </w:r>
      <w:r w:rsidRPr="00BC4D3A">
        <w:rPr>
          <w:sz w:val="20"/>
        </w:rPr>
        <w:t xml:space="preserve"> z PP a</w:t>
      </w:r>
      <w:r w:rsidR="0038403F" w:rsidRPr="00BC4D3A">
        <w:rPr>
          <w:sz w:val="20"/>
        </w:rPr>
        <w:t xml:space="preserve"> vyňatím </w:t>
      </w:r>
      <w:r w:rsidRPr="00BC4D3A">
        <w:rPr>
          <w:sz w:val="20"/>
        </w:rPr>
        <w:t xml:space="preserve">LP), potrebné k žiadostiam o vydanie </w:t>
      </w:r>
      <w:r w:rsidR="00082DD0" w:rsidRPr="00BC4D3A">
        <w:rPr>
          <w:sz w:val="20"/>
        </w:rPr>
        <w:t>stavebného povolenia</w:t>
      </w:r>
      <w:r w:rsidR="005245E4" w:rsidRPr="00BC4D3A">
        <w:rPr>
          <w:sz w:val="20"/>
        </w:rPr>
        <w:t>, resp. ich zmien,</w:t>
      </w:r>
    </w:p>
    <w:p w14:paraId="6CBCB4DB" w14:textId="7423C102" w:rsidR="003D5DCC" w:rsidRPr="00BC4D3A" w:rsidRDefault="003D5DCC" w:rsidP="003D5DCC">
      <w:pPr>
        <w:pStyle w:val="00-05"/>
        <w:numPr>
          <w:ilvl w:val="0"/>
          <w:numId w:val="3"/>
        </w:numPr>
        <w:ind w:left="284" w:hanging="284"/>
        <w:rPr>
          <w:sz w:val="20"/>
        </w:rPr>
      </w:pPr>
      <w:r>
        <w:rPr>
          <w:rFonts w:cs="Arial"/>
          <w:bCs/>
          <w:sz w:val="20"/>
          <w:lang w:eastAsia="cs-CZ"/>
        </w:rPr>
        <w:t xml:space="preserve">projektant poskytne súčinnosť pri zabezpečovaní </w:t>
      </w:r>
      <w:r w:rsidRPr="00BC4D3A">
        <w:rPr>
          <w:sz w:val="20"/>
        </w:rPr>
        <w:t>súhlas</w:t>
      </w:r>
      <w:r>
        <w:rPr>
          <w:sz w:val="20"/>
        </w:rPr>
        <w:t>u</w:t>
      </w:r>
      <w:r w:rsidRPr="00BC4D3A">
        <w:rPr>
          <w:sz w:val="20"/>
        </w:rPr>
        <w:t xml:space="preserve"> s odňatím z PP a vyňatím LP</w:t>
      </w:r>
    </w:p>
    <w:p w14:paraId="7BBEB97B" w14:textId="607250DE" w:rsidR="005245E4" w:rsidRPr="00BC4D3A" w:rsidRDefault="005245E4" w:rsidP="00F858C9">
      <w:pPr>
        <w:pStyle w:val="00-05"/>
        <w:rPr>
          <w:sz w:val="20"/>
        </w:rPr>
      </w:pPr>
      <w:r w:rsidRPr="00BC4D3A">
        <w:rPr>
          <w:sz w:val="20"/>
        </w:rPr>
        <w:t>•</w:t>
      </w:r>
      <w:r w:rsidRPr="00BC4D3A">
        <w:rPr>
          <w:sz w:val="20"/>
        </w:rPr>
        <w:tab/>
        <w:t>v prípade, ak na zákazku bude vytvorené združenie, zákazku bude zastupovať hlavný inžinier projektu, ktorý bude koordinovať a riadiť celú zákazku a úzko spolupracovať s objednávateľom,</w:t>
      </w:r>
    </w:p>
    <w:p w14:paraId="5EDEA83B" w14:textId="1D8DCC1E" w:rsidR="00082DD0" w:rsidRPr="00BC4D3A" w:rsidRDefault="00082DD0" w:rsidP="005245E4">
      <w:pPr>
        <w:pStyle w:val="00-05"/>
        <w:rPr>
          <w:rFonts w:cs="Arial"/>
          <w:bCs/>
          <w:sz w:val="20"/>
        </w:rPr>
      </w:pPr>
      <w:r w:rsidRPr="00BC4D3A">
        <w:rPr>
          <w:sz w:val="20"/>
        </w:rPr>
        <w:t>•</w:t>
      </w:r>
      <w:r w:rsidR="00290A9B" w:rsidRPr="00BC4D3A">
        <w:rPr>
          <w:sz w:val="20"/>
        </w:rPr>
        <w:t xml:space="preserve">  </w:t>
      </w:r>
      <w:r w:rsidR="003D5DCC">
        <w:rPr>
          <w:rFonts w:cs="Arial"/>
          <w:bCs/>
          <w:sz w:val="20"/>
        </w:rPr>
        <w:t>z</w:t>
      </w:r>
      <w:r w:rsidRPr="00BC4D3A">
        <w:rPr>
          <w:rFonts w:cs="Arial"/>
          <w:bCs/>
          <w:sz w:val="20"/>
        </w:rPr>
        <w:t>hotoviteľ dokumentácie koordinuje činnosti so subdodávateľmi samostatne spracúvaných prieskumov a podkladov,</w:t>
      </w:r>
    </w:p>
    <w:p w14:paraId="44EDEAEC" w14:textId="2731171E" w:rsidR="00FA38AB" w:rsidRPr="00BC4D3A" w:rsidRDefault="00797433" w:rsidP="00FA38AB">
      <w:pPr>
        <w:pStyle w:val="00-05"/>
        <w:rPr>
          <w:rFonts w:cs="Arial"/>
          <w:bCs/>
          <w:sz w:val="20"/>
        </w:rPr>
      </w:pPr>
      <w:r w:rsidRPr="00BC4D3A">
        <w:rPr>
          <w:sz w:val="20"/>
        </w:rPr>
        <w:t xml:space="preserve">•   </w:t>
      </w:r>
      <w:r w:rsidR="003D5DCC">
        <w:rPr>
          <w:rFonts w:cs="Arial"/>
          <w:bCs/>
          <w:sz w:val="20"/>
        </w:rPr>
        <w:t>v</w:t>
      </w:r>
      <w:r w:rsidRPr="00BC4D3A">
        <w:rPr>
          <w:rFonts w:cs="Arial"/>
          <w:bCs/>
          <w:sz w:val="20"/>
        </w:rPr>
        <w:t>stupy na cudzie pozemky pri vykonávaní geodetických prác, prieskumov a pod. si zabezpečí dodávateľ na vlastné náklady.</w:t>
      </w:r>
    </w:p>
    <w:p w14:paraId="6C950B53" w14:textId="77777777" w:rsidR="00FA38AB" w:rsidRPr="00BC4D3A" w:rsidRDefault="00FA38AB" w:rsidP="0073572D">
      <w:pPr>
        <w:pStyle w:val="00-05"/>
        <w:numPr>
          <w:ilvl w:val="0"/>
          <w:numId w:val="14"/>
        </w:numPr>
        <w:ind w:left="284" w:hanging="284"/>
        <w:rPr>
          <w:rFonts w:cs="Arial"/>
          <w:bCs/>
          <w:sz w:val="20"/>
        </w:rPr>
      </w:pPr>
      <w:r w:rsidRPr="00BC4D3A">
        <w:rPr>
          <w:sz w:val="20"/>
        </w:rPr>
        <w:t>zhotoviteľ do 30 dní od účinnosti zmluvy predloží zoznam zástupcov s kontaktnými údajmi stavbou dotknutých správcov inžinierskych sietí a ostatných dotknutých tretích strán,</w:t>
      </w:r>
    </w:p>
    <w:p w14:paraId="095AB970" w14:textId="5F68A11D" w:rsidR="00FA38AB" w:rsidRPr="00F1674E" w:rsidRDefault="00FA38AB" w:rsidP="00F1674E">
      <w:pPr>
        <w:pStyle w:val="00-05"/>
        <w:numPr>
          <w:ilvl w:val="0"/>
          <w:numId w:val="14"/>
        </w:numPr>
        <w:ind w:left="284" w:hanging="284"/>
        <w:rPr>
          <w:rFonts w:cs="Arial"/>
          <w:bCs/>
          <w:sz w:val="20"/>
        </w:rPr>
      </w:pPr>
      <w:r w:rsidRPr="00BC4D3A">
        <w:rPr>
          <w:sz w:val="20"/>
        </w:rPr>
        <w:t>zhotoviteľ do 30 dní od účinnosti zmluvy zabezpečí a vykoná obhliadku miesta budúcej stavby za účasti objednávateľa.</w:t>
      </w:r>
    </w:p>
    <w:p w14:paraId="61A58BA0" w14:textId="383ACC5B" w:rsidR="009F111A" w:rsidRPr="00AF67A3" w:rsidRDefault="009F111A" w:rsidP="009F111A">
      <w:pPr>
        <w:pStyle w:val="Nadpis3"/>
      </w:pPr>
      <w:r w:rsidRPr="00AF67A3">
        <w:t>4.</w:t>
      </w:r>
      <w:r w:rsidR="008052C6">
        <w:t>7</w:t>
      </w:r>
      <w:r w:rsidRPr="00AF67A3">
        <w:t>.1</w:t>
      </w:r>
      <w:r w:rsidRPr="00AF67A3">
        <w:tab/>
        <w:t>Požiadavky na plnenie míľnikov</w:t>
      </w:r>
    </w:p>
    <w:p w14:paraId="0E0D40F3" w14:textId="35F10C6E" w:rsidR="00FA38AB" w:rsidRPr="00BC4D3A" w:rsidRDefault="00FA38AB" w:rsidP="00FA38AB">
      <w:pPr>
        <w:rPr>
          <w:sz w:val="20"/>
          <w:szCs w:val="20"/>
        </w:rPr>
      </w:pPr>
      <w:r w:rsidRPr="00BC4D3A">
        <w:rPr>
          <w:sz w:val="20"/>
          <w:szCs w:val="20"/>
        </w:rPr>
        <w:t>Odsúhlasený koncept dodať 1× v tlačenej a 1× v digitálnej forme na CD, vo formáte *pdf. a v editovateľnom formáte.</w:t>
      </w:r>
    </w:p>
    <w:p w14:paraId="2D81592F"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smerového a výškového vedenia</w:t>
      </w:r>
      <w:r w:rsidRPr="00BC4D3A">
        <w:rPr>
          <w:sz w:val="20"/>
        </w:rPr>
        <w:t xml:space="preserve"> – podkladom pre odsúhlasenie konceptu smerového a výškového vedenia trasy rýchlostnej cesty bude pozdĺžny profil a situácia v mierke podľa súťažných podkladov a krátky popis riešenia s uvedením zmien oproti predchádzajúcemu stupňu projektovej dokumentácie – technická štúdia (TŠ), štúdia realizovateľnosti (ŠtRe), správa o hodnotení (SoH).</w:t>
      </w:r>
    </w:p>
    <w:p w14:paraId="56472EAC"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projekt geologickej úlohy</w:t>
      </w:r>
      <w:r w:rsidRPr="00BC4D3A">
        <w:rPr>
          <w:sz w:val="20"/>
        </w:rPr>
        <w:t xml:space="preserve"> – v zmysle Zákona č. 569/2007 Z. z. o geologických prácach (geologický zákon). Vyjadruje cieľ geologickej úlohy, navrhuje a odôvodňuje vybrané druhy geologických prác na riešenie geologickej úlohy a určuje metodický a technický postup ich odborného a bezpečného vykonávania. Projekt geologickej úlohy schvaľuje objednávateľ.</w:t>
      </w:r>
    </w:p>
    <w:p w14:paraId="03D66B15" w14:textId="159685A4"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technického riešenia mostov</w:t>
      </w:r>
      <w:r w:rsidRPr="00BC4D3A">
        <w:rPr>
          <w:sz w:val="20"/>
        </w:rPr>
        <w:t xml:space="preserve"> – podkladom pre odsúhlasenie konceptu mostov bude pôdorys, pozdĺžne a priečne rezy (riešenie zakladania, spodnej stavby a nosnej konštrukcie mosta) so zakreslením geológie v mierke podľa súťažných podkladov a krátky popis riešenia nosnej konštrukcie, spodnej stavby a zakladania, s uvedením zmien oproti predchádzajúcemu stupňu projektovej dokumentácie (TŠ, ŠtRe, SoH). Súčasťou predloženej koncepcie mostov budú výsledky geológie z </w:t>
      </w:r>
      <w:r w:rsidR="003A45DB">
        <w:rPr>
          <w:sz w:val="20"/>
        </w:rPr>
        <w:t>p</w:t>
      </w:r>
      <w:r w:rsidR="003A45DB" w:rsidRPr="00BC4D3A">
        <w:rPr>
          <w:sz w:val="20"/>
        </w:rPr>
        <w:t>IGHP</w:t>
      </w:r>
      <w:r w:rsidRPr="00BC4D3A">
        <w:rPr>
          <w:sz w:val="20"/>
        </w:rPr>
        <w:t>.</w:t>
      </w:r>
    </w:p>
    <w:p w14:paraId="53D6BC00" w14:textId="77777777" w:rsidR="00FA38AB" w:rsidRPr="00BC4D3A" w:rsidRDefault="00FA38AB" w:rsidP="002401C0">
      <w:pPr>
        <w:pStyle w:val="00-10"/>
        <w:numPr>
          <w:ilvl w:val="0"/>
          <w:numId w:val="15"/>
        </w:numPr>
        <w:tabs>
          <w:tab w:val="clear" w:pos="9639"/>
        </w:tabs>
        <w:ind w:left="426" w:hanging="426"/>
        <w:rPr>
          <w:sz w:val="20"/>
        </w:rPr>
      </w:pPr>
      <w:r w:rsidRPr="00BC4D3A">
        <w:rPr>
          <w:sz w:val="20"/>
          <w:u w:val="single"/>
        </w:rPr>
        <w:t>koncept technického riešenia križovatiek</w:t>
      </w:r>
      <w:r w:rsidRPr="00BC4D3A">
        <w:rPr>
          <w:sz w:val="20"/>
        </w:rPr>
        <w:t xml:space="preserve"> – podkladom pre odsúhlasenie konceptu križovatiek bude pozdĺžny profil, situácia a koordinačné výkresy v mierke podľa súťažných podkladov a krátky popis riešenia s uvedením zmien oproti predchádzajúcemu stupňu projektovej dokumentácie (TŠ, ŠtRe, SoH).</w:t>
      </w:r>
    </w:p>
    <w:p w14:paraId="242C8435" w14:textId="17A52A5C" w:rsidR="00E032F1" w:rsidRPr="00F1674E" w:rsidRDefault="00FA38AB" w:rsidP="002401C0">
      <w:pPr>
        <w:pStyle w:val="00-10"/>
        <w:numPr>
          <w:ilvl w:val="0"/>
          <w:numId w:val="15"/>
        </w:numPr>
        <w:tabs>
          <w:tab w:val="clear" w:pos="9639"/>
        </w:tabs>
        <w:ind w:left="426" w:hanging="426"/>
        <w:rPr>
          <w:sz w:val="20"/>
        </w:rPr>
      </w:pPr>
      <w:r w:rsidRPr="00BC4D3A">
        <w:rPr>
          <w:sz w:val="20"/>
          <w:u w:val="single"/>
        </w:rPr>
        <w:t>koncept majetkovej hranice, hranice dočasných záberov</w:t>
      </w:r>
      <w:r w:rsidRPr="00BC4D3A">
        <w:rPr>
          <w:sz w:val="20"/>
        </w:rPr>
        <w:t xml:space="preserve"> – podkladom pre odsúhlasenie konceptu majetkovej hranice a hranice dočasných záberov rýchlostnej cesty budú situácie na podklade KN (stav CKN + stav právny) a koordinačné výkresy so zakreslením trvalých, ročných a dočasných záberov pre jednotlivé objekty.</w:t>
      </w:r>
    </w:p>
    <w:p w14:paraId="218DB3B5" w14:textId="299B1619" w:rsidR="00FA38AB" w:rsidRPr="00D00010" w:rsidRDefault="00DD3C44" w:rsidP="00D00010">
      <w:pPr>
        <w:pStyle w:val="Nadpis3"/>
      </w:pPr>
      <w:r>
        <w:t>4</w:t>
      </w:r>
      <w:r w:rsidRPr="00AF67A3">
        <w:t>.</w:t>
      </w:r>
      <w:r w:rsidR="008052C6">
        <w:t>8</w:t>
      </w:r>
      <w:r w:rsidRPr="00AF67A3">
        <w:tab/>
        <w:t>Požiadavky na zhotovenie dokumentácie</w:t>
      </w:r>
    </w:p>
    <w:p w14:paraId="378BEDD1" w14:textId="2261EB54" w:rsidR="00FA38AB" w:rsidRPr="00BC4D3A" w:rsidRDefault="00FA38AB" w:rsidP="0073572D">
      <w:pPr>
        <w:pStyle w:val="00-05"/>
        <w:numPr>
          <w:ilvl w:val="0"/>
          <w:numId w:val="19"/>
        </w:numPr>
        <w:ind w:left="426" w:hanging="284"/>
        <w:rPr>
          <w:sz w:val="20"/>
        </w:rPr>
      </w:pPr>
      <w:r w:rsidRPr="00BC4D3A">
        <w:rPr>
          <w:sz w:val="20"/>
        </w:rPr>
        <w:t>Na titulnej strane (obale) celej dokumentácie sa uvedie:</w:t>
      </w:r>
    </w:p>
    <w:p w14:paraId="0E2F4EBC" w14:textId="77777777" w:rsidR="00FA38AB" w:rsidRPr="00BC4D3A" w:rsidRDefault="00FA38AB" w:rsidP="0073572D">
      <w:pPr>
        <w:pStyle w:val="05-10"/>
        <w:numPr>
          <w:ilvl w:val="1"/>
          <w:numId w:val="17"/>
        </w:numPr>
        <w:ind w:left="567" w:hanging="283"/>
        <w:rPr>
          <w:sz w:val="20"/>
          <w:szCs w:val="20"/>
        </w:rPr>
      </w:pPr>
      <w:r w:rsidRPr="00BC4D3A">
        <w:rPr>
          <w:sz w:val="20"/>
          <w:szCs w:val="20"/>
        </w:rPr>
        <w:t>názov stavby,</w:t>
      </w:r>
    </w:p>
    <w:p w14:paraId="47EC33AD" w14:textId="77777777" w:rsidR="00FA38AB" w:rsidRPr="00BC4D3A" w:rsidRDefault="00FA38AB" w:rsidP="0073572D">
      <w:pPr>
        <w:pStyle w:val="05-10"/>
        <w:numPr>
          <w:ilvl w:val="1"/>
          <w:numId w:val="17"/>
        </w:numPr>
        <w:ind w:left="567" w:hanging="283"/>
        <w:rPr>
          <w:sz w:val="20"/>
          <w:szCs w:val="20"/>
        </w:rPr>
      </w:pPr>
      <w:r w:rsidRPr="00BC4D3A">
        <w:rPr>
          <w:sz w:val="20"/>
          <w:szCs w:val="20"/>
        </w:rPr>
        <w:t>druh dokumentácie,</w:t>
      </w:r>
    </w:p>
    <w:p w14:paraId="4B874239" w14:textId="77777777" w:rsidR="00FA38AB" w:rsidRPr="00BC4D3A" w:rsidRDefault="00FA38AB" w:rsidP="0073572D">
      <w:pPr>
        <w:pStyle w:val="05-10"/>
        <w:numPr>
          <w:ilvl w:val="1"/>
          <w:numId w:val="17"/>
        </w:numPr>
        <w:ind w:left="567" w:hanging="283"/>
        <w:rPr>
          <w:sz w:val="20"/>
          <w:szCs w:val="20"/>
        </w:rPr>
      </w:pPr>
      <w:r w:rsidRPr="00BC4D3A">
        <w:rPr>
          <w:sz w:val="20"/>
          <w:szCs w:val="20"/>
        </w:rPr>
        <w:t>názov objednávateľa dokumentácie,</w:t>
      </w:r>
    </w:p>
    <w:p w14:paraId="1F045E66" w14:textId="77777777" w:rsidR="00FA38AB" w:rsidRPr="00BC4D3A" w:rsidRDefault="00FA38AB" w:rsidP="0073572D">
      <w:pPr>
        <w:pStyle w:val="05-10"/>
        <w:numPr>
          <w:ilvl w:val="1"/>
          <w:numId w:val="17"/>
        </w:numPr>
        <w:ind w:left="567" w:hanging="283"/>
        <w:rPr>
          <w:sz w:val="20"/>
          <w:szCs w:val="20"/>
        </w:rPr>
      </w:pPr>
      <w:r w:rsidRPr="00BC4D3A">
        <w:rPr>
          <w:sz w:val="20"/>
          <w:szCs w:val="20"/>
        </w:rPr>
        <w:t>názov zhotoviteľa dokumentácie stavby,</w:t>
      </w:r>
    </w:p>
    <w:p w14:paraId="05A632CB" w14:textId="77777777" w:rsidR="00FA38AB" w:rsidRPr="00BC4D3A" w:rsidRDefault="00FA38AB" w:rsidP="0073572D">
      <w:pPr>
        <w:pStyle w:val="05-10"/>
        <w:numPr>
          <w:ilvl w:val="1"/>
          <w:numId w:val="17"/>
        </w:numPr>
        <w:ind w:left="567" w:hanging="283"/>
        <w:rPr>
          <w:sz w:val="20"/>
          <w:szCs w:val="20"/>
        </w:rPr>
      </w:pPr>
      <w:r w:rsidRPr="00BC4D3A">
        <w:rPr>
          <w:sz w:val="20"/>
          <w:szCs w:val="20"/>
        </w:rPr>
        <w:t>dátum zhotovenia dokumentácie stavby (mesiac, rok),</w:t>
      </w:r>
    </w:p>
    <w:p w14:paraId="53F75103" w14:textId="77777777" w:rsidR="00FA38AB" w:rsidRPr="00BC4D3A" w:rsidRDefault="00FA38AB" w:rsidP="0073572D">
      <w:pPr>
        <w:pStyle w:val="05-10"/>
        <w:numPr>
          <w:ilvl w:val="1"/>
          <w:numId w:val="17"/>
        </w:numPr>
        <w:ind w:left="567" w:hanging="283"/>
        <w:rPr>
          <w:sz w:val="20"/>
          <w:szCs w:val="20"/>
        </w:rPr>
      </w:pPr>
      <w:r w:rsidRPr="00BC4D3A">
        <w:rPr>
          <w:sz w:val="20"/>
          <w:szCs w:val="20"/>
        </w:rPr>
        <w:t>spracovateľ dokumentácie,</w:t>
      </w:r>
    </w:p>
    <w:p w14:paraId="51EBD3EE" w14:textId="77777777" w:rsidR="00FA38AB" w:rsidRPr="00BC4D3A" w:rsidRDefault="00FA38AB" w:rsidP="0073572D">
      <w:pPr>
        <w:pStyle w:val="05-10"/>
        <w:numPr>
          <w:ilvl w:val="1"/>
          <w:numId w:val="17"/>
        </w:numPr>
        <w:ind w:left="567" w:hanging="283"/>
        <w:rPr>
          <w:sz w:val="20"/>
          <w:szCs w:val="20"/>
        </w:rPr>
      </w:pPr>
      <w:r w:rsidRPr="00BC4D3A">
        <w:rPr>
          <w:sz w:val="20"/>
          <w:szCs w:val="20"/>
        </w:rPr>
        <w:t>podzhotoviteľ dokumentácie.</w:t>
      </w:r>
    </w:p>
    <w:p w14:paraId="5F2E2441" w14:textId="41CED4FE" w:rsidR="00FA38AB" w:rsidRPr="00BC4D3A" w:rsidRDefault="00FA38AB" w:rsidP="00FA38AB">
      <w:pPr>
        <w:pStyle w:val="05"/>
      </w:pPr>
      <w:r w:rsidRPr="00BC4D3A">
        <w:t xml:space="preserve">Dokumentácia musí byť podpísaná a opečiatkovaná pečiatkou odbornej spôsobilosti hlavným inžinierom projektu a zodpovednými projektantmi jednotlivých častí dokumentácie. Zároveň sa požaduje, aby zodpovední projektanti a hlavný inžinier projektu boli členmi pracovnej skupiny uvedenej v ponuke zhotoviteľa, ktorá je neoddeliteľnou súčasťou zmluvy. Jednotlivé časti dokumentácie a ich prílohy musia byť vypracované osobami, ktoré musia spĺňať technické a odborné predpoklady </w:t>
      </w:r>
      <w:r w:rsidRPr="00E46455">
        <w:t xml:space="preserve">podľa Prílohy č. </w:t>
      </w:r>
      <w:r w:rsidR="00855E82">
        <w:t>8</w:t>
      </w:r>
      <w:r w:rsidRPr="00E46455">
        <w:t xml:space="preserve"> k časti B.1 súťažných podkladov.</w:t>
      </w:r>
    </w:p>
    <w:p w14:paraId="0831C6CE" w14:textId="77777777" w:rsidR="00FA38AB" w:rsidRPr="00BC4D3A" w:rsidRDefault="00FA38AB" w:rsidP="0073572D">
      <w:pPr>
        <w:pStyle w:val="00-05"/>
        <w:numPr>
          <w:ilvl w:val="0"/>
          <w:numId w:val="16"/>
        </w:numPr>
        <w:ind w:left="284" w:hanging="284"/>
        <w:rPr>
          <w:sz w:val="20"/>
        </w:rPr>
      </w:pPr>
      <w:r w:rsidRPr="00BC4D3A">
        <w:rPr>
          <w:sz w:val="20"/>
        </w:rPr>
        <w:lastRenderedPageBreak/>
        <w:t>Dokumentácia musí byť vypracovaná v slovenskom jazyku, vrátane popisu navrhovaných jednotlivých objektov a častí dokumentácie vo formáte A4, situácie farebnou tlačou.</w:t>
      </w:r>
    </w:p>
    <w:p w14:paraId="78A4839B" w14:textId="77777777" w:rsidR="00FA38AB" w:rsidRPr="00BC4D3A" w:rsidRDefault="00FA38AB" w:rsidP="0073572D">
      <w:pPr>
        <w:pStyle w:val="00-05"/>
        <w:numPr>
          <w:ilvl w:val="0"/>
          <w:numId w:val="16"/>
        </w:numPr>
        <w:ind w:left="284" w:hanging="284"/>
        <w:rPr>
          <w:sz w:val="20"/>
        </w:rPr>
      </w:pPr>
      <w:r w:rsidRPr="00BC4D3A">
        <w:rPr>
          <w:sz w:val="20"/>
        </w:rPr>
        <w:t>Zoznam vyjadrujúci obsah jednotlivých častí dokumentácie stavby sa uvedie na vnútornej strane obálky alebo prvej strane zväzku tvoriaceho jeden celok.</w:t>
      </w:r>
    </w:p>
    <w:p w14:paraId="5A59C90B" w14:textId="77777777" w:rsidR="00FA38AB" w:rsidRPr="00BC4D3A" w:rsidRDefault="00FA38AB" w:rsidP="0073572D">
      <w:pPr>
        <w:pStyle w:val="00-05"/>
        <w:numPr>
          <w:ilvl w:val="0"/>
          <w:numId w:val="16"/>
        </w:numPr>
        <w:ind w:left="284" w:hanging="284"/>
        <w:rPr>
          <w:sz w:val="20"/>
        </w:rPr>
      </w:pPr>
      <w:r w:rsidRPr="00BC4D3A">
        <w:rPr>
          <w:sz w:val="20"/>
        </w:rPr>
        <w:t>Každá samostatná časť dokumentácie stavby musí byť jednotne a jednoznačne označená názvom stavby, druhom dokumentácie, názvom tejto časti dokumentácie a jej označením (číslom alebo písmenom) zhodným s označením v obsahu uvedenom na vnútornej strane vrchnej obálky.</w:t>
      </w:r>
    </w:p>
    <w:p w14:paraId="41828F07" w14:textId="77777777" w:rsidR="00FA38AB" w:rsidRPr="00BC4D3A" w:rsidRDefault="00FA38AB" w:rsidP="0073572D">
      <w:pPr>
        <w:pStyle w:val="00-05"/>
        <w:numPr>
          <w:ilvl w:val="0"/>
          <w:numId w:val="16"/>
        </w:numPr>
        <w:ind w:left="284" w:hanging="284"/>
        <w:rPr>
          <w:sz w:val="20"/>
        </w:rPr>
      </w:pPr>
      <w:r w:rsidRPr="00BC4D3A">
        <w:rPr>
          <w:sz w:val="20"/>
        </w:rPr>
        <w:t>Každá písomná časť dokumentácie stavby, obsahujúca viac než jeden list, musí byť spojená v jeden pevný celok.</w:t>
      </w:r>
    </w:p>
    <w:p w14:paraId="48B5C5D3" w14:textId="77777777" w:rsidR="00FA38AB" w:rsidRPr="00BC4D3A" w:rsidRDefault="00FA38AB" w:rsidP="0073572D">
      <w:pPr>
        <w:pStyle w:val="00-05"/>
        <w:numPr>
          <w:ilvl w:val="0"/>
          <w:numId w:val="16"/>
        </w:numPr>
        <w:ind w:left="284" w:hanging="284"/>
        <w:rPr>
          <w:sz w:val="20"/>
        </w:rPr>
      </w:pPr>
      <w:r w:rsidRPr="00BC4D3A">
        <w:rPr>
          <w:sz w:val="20"/>
        </w:rPr>
        <w:t>Vo výkresových častiach dokumentácie stavby musí titulná strana tvoriť s voľne zakladaným výkresom nedeliteľný celok. Výkresy spojené vo zväzku sa opatria súhrnnou titulnou stranou a na jednotlivé výkresy sa jednotne vyznačia údaje, týkajúce sa týchto výkresov.</w:t>
      </w:r>
    </w:p>
    <w:p w14:paraId="00731808" w14:textId="77777777" w:rsidR="00FA38AB" w:rsidRPr="00BC4D3A" w:rsidRDefault="00FA38AB" w:rsidP="0073572D">
      <w:pPr>
        <w:pStyle w:val="00-05"/>
        <w:numPr>
          <w:ilvl w:val="0"/>
          <w:numId w:val="16"/>
        </w:numPr>
        <w:ind w:left="284" w:hanging="284"/>
        <w:rPr>
          <w:sz w:val="20"/>
        </w:rPr>
      </w:pPr>
      <w:r w:rsidRPr="00BC4D3A">
        <w:rPr>
          <w:sz w:val="20"/>
        </w:rPr>
        <w:t>Na vypracovanie písomností dokumentácie stavby sa použije normalizovaný formát A4, prípadne A3. Výkresy dokumentácie stavby musia mať (po prípadnom zložení) jednotný formát normalizovaného radu A určený objednávateľom. Spracovanie výkresov sa uskutoční podľa platných výkresových noriem a požiadaviek objednávateľa.</w:t>
      </w:r>
    </w:p>
    <w:p w14:paraId="5A6D9F5B" w14:textId="77777777" w:rsidR="00FA38AB" w:rsidRPr="00BC4D3A" w:rsidRDefault="00FA38AB" w:rsidP="0073572D">
      <w:pPr>
        <w:pStyle w:val="00-05"/>
        <w:numPr>
          <w:ilvl w:val="0"/>
          <w:numId w:val="16"/>
        </w:numPr>
        <w:ind w:left="284" w:hanging="284"/>
        <w:rPr>
          <w:sz w:val="20"/>
        </w:rPr>
      </w:pPr>
      <w:r w:rsidRPr="00BC4D3A">
        <w:rPr>
          <w:sz w:val="20"/>
        </w:rPr>
        <w:t>Druh reprografickej metódy textov a výkresov:</w:t>
      </w:r>
    </w:p>
    <w:p w14:paraId="3A874598" w14:textId="77777777" w:rsidR="00FA38AB" w:rsidRPr="00BC4D3A" w:rsidRDefault="00FA38AB" w:rsidP="0073572D">
      <w:pPr>
        <w:pStyle w:val="05-10"/>
        <w:numPr>
          <w:ilvl w:val="1"/>
          <w:numId w:val="17"/>
        </w:numPr>
        <w:ind w:left="567" w:hanging="283"/>
        <w:rPr>
          <w:sz w:val="20"/>
          <w:szCs w:val="20"/>
        </w:rPr>
      </w:pPr>
      <w:r w:rsidRPr="00BC4D3A">
        <w:rPr>
          <w:sz w:val="20"/>
          <w:szCs w:val="20"/>
        </w:rPr>
        <w:t>situácie, pozdĺžne rezy, koordinačné výkresy, ortofotomapy viacfarebnou tlačou,</w:t>
      </w:r>
    </w:p>
    <w:p w14:paraId="7285ADDC" w14:textId="77777777" w:rsidR="00FA38AB" w:rsidRPr="00BC4D3A" w:rsidRDefault="00FA38AB" w:rsidP="0073572D">
      <w:pPr>
        <w:pStyle w:val="05-10"/>
        <w:numPr>
          <w:ilvl w:val="1"/>
          <w:numId w:val="17"/>
        </w:numPr>
        <w:ind w:left="567" w:hanging="283"/>
        <w:rPr>
          <w:sz w:val="20"/>
          <w:szCs w:val="20"/>
        </w:rPr>
      </w:pPr>
      <w:r w:rsidRPr="00BC4D3A">
        <w:rPr>
          <w:sz w:val="20"/>
          <w:szCs w:val="20"/>
        </w:rPr>
        <w:t>vzorové priečne rezy tlačou,</w:t>
      </w:r>
    </w:p>
    <w:p w14:paraId="0D6BC25E" w14:textId="77777777" w:rsidR="00FA38AB" w:rsidRPr="00BC4D3A" w:rsidRDefault="00FA38AB" w:rsidP="0073572D">
      <w:pPr>
        <w:pStyle w:val="05-10"/>
        <w:numPr>
          <w:ilvl w:val="1"/>
          <w:numId w:val="17"/>
        </w:numPr>
        <w:ind w:left="567" w:hanging="283"/>
        <w:rPr>
          <w:sz w:val="20"/>
          <w:szCs w:val="20"/>
        </w:rPr>
      </w:pPr>
      <w:r w:rsidRPr="00BC4D3A">
        <w:rPr>
          <w:sz w:val="20"/>
          <w:szCs w:val="20"/>
        </w:rPr>
        <w:t>ostatné výkresy farebnou tlačou podľa STN,</w:t>
      </w:r>
    </w:p>
    <w:p w14:paraId="7A0C43EC" w14:textId="77777777" w:rsidR="00FA38AB" w:rsidRPr="00BC4D3A" w:rsidRDefault="00FA38AB" w:rsidP="0073572D">
      <w:pPr>
        <w:pStyle w:val="05-10"/>
        <w:numPr>
          <w:ilvl w:val="1"/>
          <w:numId w:val="17"/>
        </w:numPr>
        <w:ind w:left="567" w:hanging="283"/>
        <w:rPr>
          <w:sz w:val="20"/>
          <w:szCs w:val="20"/>
        </w:rPr>
      </w:pPr>
      <w:r w:rsidRPr="00BC4D3A">
        <w:rPr>
          <w:sz w:val="20"/>
          <w:szCs w:val="20"/>
        </w:rPr>
        <w:t>reprografické kópie máp, výkresov a písomností musia byť čitateľné.</w:t>
      </w:r>
    </w:p>
    <w:p w14:paraId="4396A248" w14:textId="77777777" w:rsidR="00FA38AB" w:rsidRPr="00BC4D3A" w:rsidRDefault="00FA38AB" w:rsidP="0073572D">
      <w:pPr>
        <w:pStyle w:val="00-05"/>
        <w:numPr>
          <w:ilvl w:val="0"/>
          <w:numId w:val="16"/>
        </w:numPr>
        <w:ind w:left="284" w:hanging="284"/>
        <w:rPr>
          <w:sz w:val="20"/>
        </w:rPr>
      </w:pPr>
      <w:r w:rsidRPr="00BC4D3A">
        <w:rPr>
          <w:sz w:val="20"/>
        </w:rPr>
        <w:t>Počet súprav, počet výtlačkov jednotlivých príloh alebo častí a ďalšie požiadavky na vybavenie dokumentácie stavby určí ich objednávateľ v zmluve.</w:t>
      </w:r>
    </w:p>
    <w:p w14:paraId="04DC6D37" w14:textId="77777777" w:rsidR="00FA38AB" w:rsidRPr="00BC4D3A" w:rsidRDefault="00FA38AB" w:rsidP="0073572D">
      <w:pPr>
        <w:pStyle w:val="00-05"/>
        <w:numPr>
          <w:ilvl w:val="0"/>
          <w:numId w:val="16"/>
        </w:numPr>
        <w:ind w:left="284" w:hanging="284"/>
        <w:rPr>
          <w:sz w:val="20"/>
        </w:rPr>
      </w:pPr>
      <w:r w:rsidRPr="00BC4D3A">
        <w:rPr>
          <w:sz w:val="20"/>
        </w:rPr>
        <w:t>Geometrické plány, statické výpočty a hydrotechnické výpočty určené na trvalé uloženie musia byť vyhotovené takým spôsobom, aby výkresy a texty boli jasné a čitateľné po dobu životnosti stavby.</w:t>
      </w:r>
    </w:p>
    <w:p w14:paraId="17568E48" w14:textId="77777777" w:rsidR="00FA38AB" w:rsidRPr="00BC4D3A" w:rsidRDefault="00FA38AB" w:rsidP="0073572D">
      <w:pPr>
        <w:pStyle w:val="00-05"/>
        <w:numPr>
          <w:ilvl w:val="0"/>
          <w:numId w:val="16"/>
        </w:numPr>
        <w:ind w:left="284" w:hanging="284"/>
        <w:rPr>
          <w:sz w:val="20"/>
        </w:rPr>
      </w:pPr>
      <w:r w:rsidRPr="00BC4D3A">
        <w:rPr>
          <w:sz w:val="20"/>
        </w:rPr>
        <w:t>Kópie dokumentácií musia byť jasné a čitateľné.</w:t>
      </w:r>
    </w:p>
    <w:p w14:paraId="6E9D1594" w14:textId="77777777" w:rsidR="00FA38AB" w:rsidRPr="00BC4D3A" w:rsidRDefault="00FA38AB" w:rsidP="0073572D">
      <w:pPr>
        <w:pStyle w:val="00-05"/>
        <w:numPr>
          <w:ilvl w:val="0"/>
          <w:numId w:val="16"/>
        </w:numPr>
        <w:ind w:left="284" w:hanging="284"/>
        <w:rPr>
          <w:sz w:val="20"/>
        </w:rPr>
      </w:pPr>
      <w:r w:rsidRPr="00BC4D3A">
        <w:rPr>
          <w:sz w:val="20"/>
        </w:rPr>
        <w:t>Ak dokumentáciu spracúva podzhotoviteľ, musí byť potvrdená aj zhotoviteľom dokumentácie (podľa zmluvy).</w:t>
      </w:r>
    </w:p>
    <w:p w14:paraId="1B51BC2A" w14:textId="77777777" w:rsidR="00FA38AB" w:rsidRPr="00BC4D3A" w:rsidRDefault="00FA38AB" w:rsidP="0073572D">
      <w:pPr>
        <w:pStyle w:val="00-05"/>
        <w:numPr>
          <w:ilvl w:val="0"/>
          <w:numId w:val="16"/>
        </w:numPr>
        <w:ind w:left="284" w:hanging="284"/>
        <w:rPr>
          <w:sz w:val="20"/>
        </w:rPr>
      </w:pPr>
      <w:r w:rsidRPr="00BC4D3A">
        <w:rPr>
          <w:sz w:val="20"/>
        </w:rPr>
        <w:t>Zmeny a úpravy v odovzdávaných súpravách dokumentácie stavby smie zhotoviteľ dokumentácie vykonať len so súhlasom objednávateľa.</w:t>
      </w:r>
    </w:p>
    <w:p w14:paraId="29AC523A" w14:textId="77777777" w:rsidR="00FA38AB" w:rsidRPr="00BC4D3A" w:rsidRDefault="00FA38AB" w:rsidP="0073572D">
      <w:pPr>
        <w:pStyle w:val="00-05"/>
        <w:numPr>
          <w:ilvl w:val="0"/>
          <w:numId w:val="16"/>
        </w:numPr>
        <w:ind w:left="284" w:hanging="284"/>
        <w:rPr>
          <w:sz w:val="20"/>
        </w:rPr>
      </w:pPr>
      <w:r w:rsidRPr="00BC4D3A">
        <w:rPr>
          <w:sz w:val="20"/>
        </w:rPr>
        <w:t>Opravy a zmeny uskutočnené pri schvaľovaní sa v dokumentácii stavby vyznačia trvanlivým spôsobom červene alebo zelene a to tak, aby bol viditeľný i pôvodný údaj a aby bolo zrejmé, kedy a kto (meno, útvar) opravu či zmenu vykonal.</w:t>
      </w:r>
    </w:p>
    <w:p w14:paraId="52DB5309" w14:textId="77777777" w:rsidR="00FA38AB" w:rsidRPr="00BC4D3A" w:rsidRDefault="00FA38AB" w:rsidP="0073572D">
      <w:pPr>
        <w:pStyle w:val="00-05"/>
        <w:numPr>
          <w:ilvl w:val="0"/>
          <w:numId w:val="16"/>
        </w:numPr>
        <w:ind w:left="284" w:hanging="284"/>
        <w:rPr>
          <w:sz w:val="20"/>
        </w:rPr>
      </w:pPr>
      <w:r w:rsidRPr="00BC4D3A">
        <w:rPr>
          <w:sz w:val="20"/>
        </w:rPr>
        <w:t>Digitálne spracovanie grafických, textových a tabuľkových príloh:</w:t>
      </w:r>
    </w:p>
    <w:p w14:paraId="430D638D" w14:textId="77777777" w:rsidR="00FA38AB" w:rsidRPr="00BC4D3A" w:rsidRDefault="00FA38AB" w:rsidP="0073572D">
      <w:pPr>
        <w:pStyle w:val="05-10"/>
        <w:numPr>
          <w:ilvl w:val="1"/>
          <w:numId w:val="17"/>
        </w:numPr>
        <w:ind w:left="567" w:hanging="283"/>
        <w:rPr>
          <w:sz w:val="20"/>
          <w:szCs w:val="20"/>
        </w:rPr>
      </w:pPr>
      <w:r w:rsidRPr="00BC4D3A">
        <w:rPr>
          <w:sz w:val="20"/>
          <w:szCs w:val="20"/>
        </w:rPr>
        <w:t>požadovaný formát pre textové výstupy MS Word .doc(x),</w:t>
      </w:r>
    </w:p>
    <w:p w14:paraId="73B0E58C" w14:textId="77777777" w:rsidR="00FA38AB" w:rsidRPr="00BC4D3A" w:rsidRDefault="00FA38AB" w:rsidP="0073572D">
      <w:pPr>
        <w:pStyle w:val="05-10"/>
        <w:numPr>
          <w:ilvl w:val="1"/>
          <w:numId w:val="17"/>
        </w:numPr>
        <w:ind w:left="567" w:hanging="283"/>
        <w:rPr>
          <w:sz w:val="20"/>
          <w:szCs w:val="20"/>
        </w:rPr>
      </w:pPr>
      <w:r w:rsidRPr="00BC4D3A">
        <w:rPr>
          <w:sz w:val="20"/>
          <w:szCs w:val="20"/>
        </w:rPr>
        <w:t>požadovaný formát pre tabuľkové výstupy MS Excel .xls(x),</w:t>
      </w:r>
    </w:p>
    <w:p w14:paraId="64631714" w14:textId="69B77AE6" w:rsidR="00FA38AB" w:rsidRPr="00BC4D3A" w:rsidRDefault="00FA38AB" w:rsidP="0073572D">
      <w:pPr>
        <w:pStyle w:val="05-10"/>
        <w:numPr>
          <w:ilvl w:val="1"/>
          <w:numId w:val="17"/>
        </w:numPr>
        <w:ind w:left="567" w:hanging="283"/>
        <w:rPr>
          <w:sz w:val="20"/>
          <w:szCs w:val="20"/>
        </w:rPr>
      </w:pPr>
      <w:r w:rsidRPr="00BC4D3A">
        <w:rPr>
          <w:sz w:val="20"/>
          <w:szCs w:val="20"/>
        </w:rPr>
        <w:t>požadovaný formát pre vý</w:t>
      </w:r>
      <w:r w:rsidR="008B2613" w:rsidRPr="00BC4D3A">
        <w:rPr>
          <w:sz w:val="20"/>
          <w:szCs w:val="20"/>
        </w:rPr>
        <w:t>kresové časti dokumentácie .dgn</w:t>
      </w:r>
      <w:r w:rsidRPr="00BC4D3A">
        <w:rPr>
          <w:sz w:val="20"/>
          <w:szCs w:val="20"/>
        </w:rPr>
        <w:t>– formát jednotlivých výkresov podľa TP 019, resp. podľa špecifických požiadaviek objednávateľa, ktoré budú predložené zhotoviteľovi po podpise zmluvy,</w:t>
      </w:r>
    </w:p>
    <w:p w14:paraId="487957C5" w14:textId="1F318B88" w:rsidR="00FA38AB" w:rsidRPr="00BC4D3A" w:rsidRDefault="00FA38AB" w:rsidP="0073572D">
      <w:pPr>
        <w:pStyle w:val="05-10"/>
        <w:numPr>
          <w:ilvl w:val="1"/>
          <w:numId w:val="17"/>
        </w:numPr>
        <w:ind w:left="567" w:hanging="283"/>
        <w:rPr>
          <w:sz w:val="20"/>
          <w:szCs w:val="20"/>
        </w:rPr>
      </w:pPr>
      <w:r w:rsidRPr="00BC4D3A">
        <w:rPr>
          <w:sz w:val="20"/>
          <w:szCs w:val="20"/>
        </w:rPr>
        <w:t xml:space="preserve">požadovaný formát pre grafické časti geodetickej dokumentácie </w:t>
      </w:r>
      <w:r w:rsidR="00530C51">
        <w:rPr>
          <w:sz w:val="20"/>
          <w:szCs w:val="20"/>
        </w:rPr>
        <w:t>Bentley</w:t>
      </w:r>
      <w:r w:rsidR="00530C51" w:rsidRPr="00BC4D3A">
        <w:rPr>
          <w:sz w:val="20"/>
          <w:szCs w:val="20"/>
        </w:rPr>
        <w:t xml:space="preserve"> </w:t>
      </w:r>
      <w:r w:rsidRPr="00BC4D3A">
        <w:rPr>
          <w:sz w:val="20"/>
          <w:szCs w:val="20"/>
        </w:rPr>
        <w:t>.dgn a .xls(x),</w:t>
      </w:r>
    </w:p>
    <w:p w14:paraId="722903EB" w14:textId="77777777" w:rsidR="00FA38AB" w:rsidRPr="00BC4D3A" w:rsidRDefault="00FA38AB" w:rsidP="0073572D">
      <w:pPr>
        <w:pStyle w:val="05-10"/>
        <w:numPr>
          <w:ilvl w:val="1"/>
          <w:numId w:val="17"/>
        </w:numPr>
        <w:ind w:left="567" w:hanging="283"/>
        <w:rPr>
          <w:sz w:val="20"/>
          <w:szCs w:val="20"/>
        </w:rPr>
      </w:pPr>
      <w:r w:rsidRPr="00BC4D3A">
        <w:rPr>
          <w:sz w:val="20"/>
          <w:szCs w:val="20"/>
        </w:rPr>
        <w:t>názov súboru musí obsahovať názov katastrálneho územia a číslo príslušného geometrického plánu,</w:t>
      </w:r>
    </w:p>
    <w:p w14:paraId="2A884908" w14:textId="12E9606A" w:rsidR="00FA38AB" w:rsidRPr="00E46455" w:rsidRDefault="00FA38AB" w:rsidP="0073572D">
      <w:pPr>
        <w:pStyle w:val="05-10"/>
        <w:numPr>
          <w:ilvl w:val="1"/>
          <w:numId w:val="17"/>
        </w:numPr>
        <w:ind w:left="567" w:hanging="283"/>
        <w:rPr>
          <w:sz w:val="20"/>
          <w:szCs w:val="20"/>
        </w:rPr>
      </w:pPr>
      <w:r w:rsidRPr="00BC4D3A">
        <w:rPr>
          <w:sz w:val="20"/>
          <w:szCs w:val="20"/>
        </w:rPr>
        <w:t>štruktúra geodetických dát po</w:t>
      </w:r>
      <w:r w:rsidRPr="00E46455">
        <w:rPr>
          <w:sz w:val="20"/>
          <w:szCs w:val="20"/>
        </w:rPr>
        <w:t xml:space="preserve">dľa informačného systému GIS </w:t>
      </w:r>
      <w:r w:rsidR="007C5963">
        <w:rPr>
          <w:sz w:val="20"/>
          <w:szCs w:val="20"/>
        </w:rPr>
        <w:t>ESID</w:t>
      </w:r>
      <w:r w:rsidR="007C5963" w:rsidRPr="00E46455">
        <w:rPr>
          <w:sz w:val="20"/>
          <w:szCs w:val="20"/>
        </w:rPr>
        <w:t xml:space="preserve"> </w:t>
      </w:r>
      <w:r w:rsidRPr="00E46455">
        <w:rPr>
          <w:sz w:val="20"/>
          <w:szCs w:val="20"/>
        </w:rPr>
        <w:t xml:space="preserve">(tab. </w:t>
      </w:r>
      <w:r w:rsidR="003B1C15" w:rsidRPr="00E46455">
        <w:rPr>
          <w:sz w:val="20"/>
          <w:szCs w:val="20"/>
        </w:rPr>
        <w:t>7</w:t>
      </w:r>
      <w:r w:rsidRPr="00E46455">
        <w:rPr>
          <w:sz w:val="20"/>
          <w:szCs w:val="20"/>
        </w:rPr>
        <w:t xml:space="preserve">.17 – </w:t>
      </w:r>
      <w:r w:rsidR="003B1C15" w:rsidRPr="00E46455">
        <w:rPr>
          <w:sz w:val="20"/>
          <w:szCs w:val="20"/>
        </w:rPr>
        <w:t>7</w:t>
      </w:r>
      <w:r w:rsidRPr="00E46455">
        <w:rPr>
          <w:sz w:val="20"/>
          <w:szCs w:val="20"/>
        </w:rPr>
        <w:t xml:space="preserve">.22, </w:t>
      </w:r>
      <w:r w:rsidR="003B1C15" w:rsidRPr="00E46455">
        <w:rPr>
          <w:sz w:val="20"/>
          <w:szCs w:val="20"/>
        </w:rPr>
        <w:t>7</w:t>
      </w:r>
      <w:r w:rsidRPr="00E46455">
        <w:rPr>
          <w:sz w:val="20"/>
          <w:szCs w:val="20"/>
        </w:rPr>
        <w:t>.26),</w:t>
      </w:r>
    </w:p>
    <w:p w14:paraId="496678B8" w14:textId="77777777" w:rsidR="00FA38AB" w:rsidRPr="00BC4D3A" w:rsidRDefault="00FA38AB" w:rsidP="0073572D">
      <w:pPr>
        <w:pStyle w:val="05-10"/>
        <w:numPr>
          <w:ilvl w:val="1"/>
          <w:numId w:val="17"/>
        </w:numPr>
        <w:ind w:left="567" w:hanging="283"/>
        <w:rPr>
          <w:sz w:val="20"/>
          <w:szCs w:val="20"/>
        </w:rPr>
      </w:pPr>
      <w:r w:rsidRPr="00BC4D3A">
        <w:rPr>
          <w:sz w:val="20"/>
          <w:szCs w:val="20"/>
        </w:rPr>
        <w:t>dohodnutý formát pre ostatné grafické časti dokumentácie .cdr a .pdf,</w:t>
      </w:r>
    </w:p>
    <w:p w14:paraId="7B320940" w14:textId="77777777" w:rsidR="00FA38AB" w:rsidRPr="00BC4D3A" w:rsidRDefault="00FA38AB" w:rsidP="0073572D">
      <w:pPr>
        <w:pStyle w:val="05-10"/>
        <w:numPr>
          <w:ilvl w:val="1"/>
          <w:numId w:val="17"/>
        </w:numPr>
        <w:ind w:left="567" w:hanging="283"/>
        <w:rPr>
          <w:sz w:val="20"/>
          <w:szCs w:val="20"/>
        </w:rPr>
      </w:pPr>
      <w:r w:rsidRPr="00BC4D3A">
        <w:rPr>
          <w:sz w:val="20"/>
          <w:szCs w:val="20"/>
        </w:rPr>
        <w:t>ortofotomapy v digitálnej forme (nie staršie ako 2 roky) na USB nosiči s licenciou pre Národnú diaľničnú spoločnosť, a.s. (s možnosťou využívania pre všetky fázy prípravy a realizácie stavby, ako aj poskytnutia subdodávateľom) vo formátoch TIFF s georeferenčným súborom TFW, JPEG s georeferenčným súborom JGW a formát COT,</w:t>
      </w:r>
    </w:p>
    <w:p w14:paraId="4999D75B"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1:10 000 s rozlíšením 1 m/pxl (môže byť spojená do väčších blokov),</w:t>
      </w:r>
    </w:p>
    <w:p w14:paraId="2DE7A8AF"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1:5 000 s rozlíšením 50 cm/pxl (nakrájanú po mapových listoch v klade ZM 1:5 000),</w:t>
      </w:r>
    </w:p>
    <w:p w14:paraId="2B3F0742" w14:textId="77777777" w:rsidR="00FA38AB" w:rsidRPr="00BC4D3A" w:rsidRDefault="00FA38AB" w:rsidP="0073572D">
      <w:pPr>
        <w:pStyle w:val="10-125"/>
        <w:numPr>
          <w:ilvl w:val="0"/>
          <w:numId w:val="18"/>
        </w:numPr>
        <w:ind w:left="709" w:hanging="142"/>
        <w:rPr>
          <w:sz w:val="20"/>
          <w:szCs w:val="20"/>
        </w:rPr>
      </w:pPr>
      <w:r w:rsidRPr="00BC4D3A">
        <w:rPr>
          <w:sz w:val="20"/>
          <w:szCs w:val="20"/>
        </w:rPr>
        <w:t>pre mierku 1:2 000 s rozlíšením 20 cm/pxl (nakrájané po mapových listoch v klade ZM 1:2 000),</w:t>
      </w:r>
    </w:p>
    <w:p w14:paraId="2C0645F8" w14:textId="77777777" w:rsidR="00FA38AB" w:rsidRPr="00BC4D3A" w:rsidRDefault="00FA38AB" w:rsidP="0073572D">
      <w:pPr>
        <w:pStyle w:val="05-10"/>
        <w:numPr>
          <w:ilvl w:val="1"/>
          <w:numId w:val="17"/>
        </w:numPr>
        <w:ind w:left="567" w:hanging="283"/>
        <w:rPr>
          <w:sz w:val="20"/>
          <w:szCs w:val="20"/>
        </w:rPr>
      </w:pPr>
      <w:r w:rsidRPr="00BC4D3A">
        <w:rPr>
          <w:sz w:val="20"/>
          <w:szCs w:val="20"/>
        </w:rPr>
        <w:t>kompletnú dokumentáciu dodať aj vo formáte .pdf.</w:t>
      </w:r>
    </w:p>
    <w:p w14:paraId="07B71084" w14:textId="77777777" w:rsidR="00FA38AB" w:rsidRPr="00BC4D3A" w:rsidRDefault="00FA38AB" w:rsidP="0073572D">
      <w:pPr>
        <w:pStyle w:val="00-05"/>
        <w:numPr>
          <w:ilvl w:val="0"/>
          <w:numId w:val="16"/>
        </w:numPr>
        <w:ind w:left="284" w:hanging="284"/>
        <w:rPr>
          <w:sz w:val="20"/>
        </w:rPr>
      </w:pPr>
      <w:r w:rsidRPr="00BC4D3A">
        <w:rPr>
          <w:sz w:val="20"/>
        </w:rPr>
        <w:t>Výkresovú dokumentáciu dodať vo formáte .dgn, resp. .dwg, textovú a tabuľkovú časť dodať vo formátoch .doc(x) a .xls(x) + kompletnú dokumentáciu vo formáte .pdf. v zmysle smernice TP 009 „Digitálna dokumentácia stavieb cestných komunikácií. Časť 1: Požiadavky na tvorbu a preberanie“.</w:t>
      </w:r>
    </w:p>
    <w:p w14:paraId="15014E21" w14:textId="77777777" w:rsidR="00FA38AB" w:rsidRPr="00BC4D3A" w:rsidRDefault="00FA38AB" w:rsidP="0073572D">
      <w:pPr>
        <w:pStyle w:val="00-05"/>
        <w:numPr>
          <w:ilvl w:val="0"/>
          <w:numId w:val="16"/>
        </w:numPr>
        <w:ind w:left="284" w:hanging="284"/>
        <w:rPr>
          <w:sz w:val="20"/>
        </w:rPr>
      </w:pPr>
      <w:r w:rsidRPr="00BC4D3A">
        <w:rPr>
          <w:sz w:val="20"/>
        </w:rPr>
        <w:t>Cenová časť dokumentácie na ponuku, kompletný výkaz výmer, vrátane súpisu agregovaných položiek bude spracovaný a odovzdaný v digitálnej podobe v zmysle dátového predpisu NDS.</w:t>
      </w:r>
    </w:p>
    <w:p w14:paraId="5F8F03EA" w14:textId="77777777" w:rsidR="008B2613" w:rsidRPr="00BC4D3A" w:rsidRDefault="008B2613" w:rsidP="0073572D">
      <w:pPr>
        <w:pStyle w:val="00-05"/>
        <w:numPr>
          <w:ilvl w:val="0"/>
          <w:numId w:val="16"/>
        </w:numPr>
        <w:ind w:left="284" w:hanging="284"/>
        <w:rPr>
          <w:sz w:val="20"/>
        </w:rPr>
      </w:pPr>
      <w:r w:rsidRPr="00BC4D3A">
        <w:rPr>
          <w:sz w:val="20"/>
        </w:rPr>
        <w:lastRenderedPageBreak/>
        <w:t xml:space="preserve">Názvy adresárov, </w:t>
      </w:r>
      <w:r w:rsidR="00FA38AB" w:rsidRPr="00BC4D3A">
        <w:rPr>
          <w:sz w:val="20"/>
        </w:rPr>
        <w:t>podadresárov</w:t>
      </w:r>
      <w:r w:rsidRPr="00BC4D3A">
        <w:rPr>
          <w:sz w:val="20"/>
        </w:rPr>
        <w:t xml:space="preserve"> a súborov (jednotlivých výkresov a častí dokumentácie)</w:t>
      </w:r>
      <w:r w:rsidR="00FA38AB" w:rsidRPr="00BC4D3A">
        <w:rPr>
          <w:sz w:val="20"/>
        </w:rPr>
        <w:t xml:space="preserve"> v digitálnej forme dokumentácie musia korešpondovať s názvami jednotlivých častí dokumentácie a jej príloh.</w:t>
      </w:r>
    </w:p>
    <w:p w14:paraId="1F7E289C" w14:textId="0927FA38" w:rsidR="008B2613" w:rsidRPr="00BC4D3A" w:rsidRDefault="00FA38AB" w:rsidP="0073572D">
      <w:pPr>
        <w:pStyle w:val="00-05"/>
        <w:numPr>
          <w:ilvl w:val="0"/>
          <w:numId w:val="16"/>
        </w:numPr>
        <w:ind w:left="284" w:hanging="284"/>
        <w:rPr>
          <w:sz w:val="20"/>
        </w:rPr>
      </w:pPr>
      <w:r w:rsidRPr="00BC4D3A">
        <w:rPr>
          <w:sz w:val="20"/>
        </w:rPr>
        <w:t xml:space="preserve">Odovzdanie kompletnej DSZ, </w:t>
      </w:r>
      <w:r w:rsidR="00AE4024">
        <w:rPr>
          <w:sz w:val="20"/>
        </w:rPr>
        <w:t>Projektu stavby</w:t>
      </w:r>
      <w:r w:rsidR="00855E82">
        <w:rPr>
          <w:sz w:val="20"/>
        </w:rPr>
        <w:t>,</w:t>
      </w:r>
      <w:r w:rsidRPr="00BC4D3A">
        <w:rPr>
          <w:sz w:val="20"/>
        </w:rPr>
        <w:t xml:space="preserve"> </w:t>
      </w:r>
      <w:r w:rsidR="00954BBE">
        <w:rPr>
          <w:sz w:val="20"/>
        </w:rPr>
        <w:t xml:space="preserve">Oznámenia </w:t>
      </w:r>
      <w:r w:rsidRPr="00BC4D3A">
        <w:rPr>
          <w:sz w:val="20"/>
        </w:rPr>
        <w:t>8a po D</w:t>
      </w:r>
      <w:r w:rsidR="00855E82">
        <w:rPr>
          <w:sz w:val="20"/>
        </w:rPr>
        <w:t>SP</w:t>
      </w:r>
      <w:r w:rsidR="00D94F2D">
        <w:rPr>
          <w:sz w:val="20"/>
        </w:rPr>
        <w:t xml:space="preserve"> a auditu bezpečnosti PK</w:t>
      </w:r>
      <w:r w:rsidRPr="00BC4D3A">
        <w:rPr>
          <w:sz w:val="20"/>
        </w:rPr>
        <w:t xml:space="preserve"> v digitálnej forme v dohodnutom formáte.</w:t>
      </w:r>
    </w:p>
    <w:p w14:paraId="5AB32E8E" w14:textId="77777777" w:rsidR="008B2613" w:rsidRPr="00BC4D3A" w:rsidRDefault="009B78A7" w:rsidP="0073572D">
      <w:pPr>
        <w:pStyle w:val="00-05"/>
        <w:numPr>
          <w:ilvl w:val="0"/>
          <w:numId w:val="16"/>
        </w:numPr>
        <w:ind w:left="284" w:hanging="284"/>
        <w:rPr>
          <w:sz w:val="20"/>
        </w:rPr>
      </w:pPr>
      <w:r w:rsidRPr="00BC4D3A">
        <w:rPr>
          <w:rFonts w:cs="Arial"/>
          <w:bCs/>
          <w:sz w:val="20"/>
          <w:lang w:eastAsia="cs-CZ"/>
        </w:rPr>
        <w:t xml:space="preserve">kompletný výkaz výmer vrátane súpisu agregovaných položiek bude spracovaný vo formáte .XML v zmysle dátového predpisu NDS uvedeného na internetovej stránke </w:t>
      </w:r>
      <w:hyperlink w:history="1"/>
      <w:hyperlink r:id="rId10" w:history="1">
        <w:r w:rsidR="00694A8A" w:rsidRPr="00BC4D3A">
          <w:rPr>
            <w:rFonts w:cs="Arial"/>
            <w:bCs/>
            <w:color w:val="0000FF"/>
            <w:sz w:val="20"/>
            <w:u w:val="single"/>
            <w:lang w:eastAsia="cs-CZ"/>
          </w:rPr>
          <w:t>https://www.ndsas.sk/pomoc-a-podpora/datovy-predpis</w:t>
        </w:r>
      </w:hyperlink>
      <w:r w:rsidRPr="00BC4D3A">
        <w:rPr>
          <w:rFonts w:cs="Arial"/>
          <w:bCs/>
          <w:sz w:val="20"/>
          <w:lang w:eastAsia="cs-CZ"/>
        </w:rPr>
        <w:t>,</w:t>
      </w:r>
    </w:p>
    <w:p w14:paraId="66A91DCA" w14:textId="5C36C43C" w:rsidR="00DD3C44" w:rsidRPr="00BC4D3A" w:rsidRDefault="009B78A7" w:rsidP="0073572D">
      <w:pPr>
        <w:pStyle w:val="00-05"/>
        <w:numPr>
          <w:ilvl w:val="0"/>
          <w:numId w:val="16"/>
        </w:numPr>
        <w:ind w:left="284" w:hanging="284"/>
        <w:rPr>
          <w:sz w:val="20"/>
        </w:rPr>
      </w:pPr>
      <w:r w:rsidRPr="00BC4D3A">
        <w:rPr>
          <w:rFonts w:cs="Arial"/>
          <w:sz w:val="20"/>
          <w:lang w:eastAsia="cs-CZ"/>
        </w:rPr>
        <w:t xml:space="preserve">digitálne spracovanie grafických častí geodetickej dokumentácie (polohopisu, výškopisu, popisu a inžinierskych sietí) po vrstvách v dohodnutom grafickom systéme MicroStation </w:t>
      </w:r>
      <w:r w:rsidR="006454ED" w:rsidRPr="00BC4D3A">
        <w:rPr>
          <w:rFonts w:cs="Arial"/>
          <w:sz w:val="20"/>
          <w:lang w:eastAsia="cs-CZ"/>
        </w:rPr>
        <w:t xml:space="preserve">V8 </w:t>
      </w:r>
      <w:r w:rsidRPr="00BC4D3A">
        <w:rPr>
          <w:rFonts w:cs="Arial"/>
          <w:sz w:val="20"/>
          <w:lang w:eastAsia="cs-CZ"/>
        </w:rPr>
        <w:t xml:space="preserve">v štruktúre dát podľa </w:t>
      </w:r>
      <w:r w:rsidR="00E915B3" w:rsidRPr="00BC4D3A">
        <w:rPr>
          <w:rFonts w:cs="Arial"/>
          <w:sz w:val="20"/>
          <w:lang w:eastAsia="cs-CZ"/>
        </w:rPr>
        <w:t xml:space="preserve">TP038  (Technické podmienky MDV SR, 2016),  STN 013411 (značkový kľúč), (podklady pre MPV – GP pre TZ,DZ , RZ a VB) v štruktúre </w:t>
      </w:r>
      <w:r w:rsidR="001E0923" w:rsidRPr="00BC4D3A">
        <w:rPr>
          <w:rFonts w:cs="Arial"/>
          <w:sz w:val="20"/>
          <w:lang w:eastAsia="cs-CZ"/>
        </w:rPr>
        <w:t>systém</w:t>
      </w:r>
      <w:r w:rsidR="001E0923">
        <w:rPr>
          <w:rFonts w:cs="Arial"/>
          <w:sz w:val="20"/>
          <w:lang w:eastAsia="cs-CZ"/>
        </w:rPr>
        <w:t>u</w:t>
      </w:r>
      <w:r w:rsidR="001E0923" w:rsidRPr="00BC4D3A">
        <w:rPr>
          <w:rFonts w:cs="Arial"/>
          <w:sz w:val="20"/>
          <w:lang w:eastAsia="cs-CZ"/>
        </w:rPr>
        <w:t xml:space="preserve"> </w:t>
      </w:r>
      <w:r w:rsidR="00E915B3" w:rsidRPr="00BC4D3A">
        <w:rPr>
          <w:rFonts w:cs="Arial"/>
          <w:sz w:val="20"/>
          <w:lang w:eastAsia="cs-CZ"/>
        </w:rPr>
        <w:t>ESID</w:t>
      </w:r>
      <w:r w:rsidRPr="00BC4D3A">
        <w:rPr>
          <w:rFonts w:cs="Arial"/>
          <w:sz w:val="20"/>
          <w:lang w:eastAsia="cs-CZ"/>
        </w:rPr>
        <w:t>,</w:t>
      </w:r>
    </w:p>
    <w:p w14:paraId="00E8BF9B" w14:textId="57418BAC" w:rsidR="00DD3C44" w:rsidRPr="00BC4D3A" w:rsidRDefault="00DD3C44" w:rsidP="00DD3C44">
      <w:pPr>
        <w:pStyle w:val="00-05"/>
        <w:rPr>
          <w:sz w:val="20"/>
        </w:rPr>
      </w:pPr>
      <w:r w:rsidRPr="00BC4D3A">
        <w:rPr>
          <w:sz w:val="20"/>
        </w:rPr>
        <w:t>•</w:t>
      </w:r>
      <w:r w:rsidRPr="00BC4D3A">
        <w:rPr>
          <w:sz w:val="20"/>
        </w:rPr>
        <w:tab/>
        <w:t xml:space="preserve">odovzdanie kompletnej </w:t>
      </w:r>
      <w:r w:rsidR="00C005F9" w:rsidRPr="00BC4D3A">
        <w:rPr>
          <w:sz w:val="20"/>
        </w:rPr>
        <w:t>D</w:t>
      </w:r>
      <w:r w:rsidR="00855E82">
        <w:rPr>
          <w:sz w:val="20"/>
        </w:rPr>
        <w:t>SP</w:t>
      </w:r>
      <w:r w:rsidR="00D94F2D">
        <w:rPr>
          <w:sz w:val="20"/>
        </w:rPr>
        <w:t xml:space="preserve">, DSZ, </w:t>
      </w:r>
      <w:r w:rsidR="00954BBE">
        <w:rPr>
          <w:sz w:val="20"/>
        </w:rPr>
        <w:t xml:space="preserve">Oznámenia </w:t>
      </w:r>
      <w:r w:rsidR="007D6EFE" w:rsidRPr="00BC4D3A">
        <w:rPr>
          <w:sz w:val="20"/>
        </w:rPr>
        <w:t>8a</w:t>
      </w:r>
      <w:r w:rsidR="00D94F2D">
        <w:rPr>
          <w:sz w:val="20"/>
        </w:rPr>
        <w:t xml:space="preserve"> po DSP a auditu bezpečnosti PK</w:t>
      </w:r>
      <w:r w:rsidR="007D6EFE" w:rsidRPr="00BC4D3A">
        <w:rPr>
          <w:sz w:val="20"/>
        </w:rPr>
        <w:t xml:space="preserve"> </w:t>
      </w:r>
      <w:r w:rsidRPr="00BC4D3A">
        <w:rPr>
          <w:sz w:val="20"/>
        </w:rPr>
        <w:t>v digitálnej forme v dohodnutom formáte.</w:t>
      </w:r>
      <w:r w:rsidR="00C005F9" w:rsidRPr="00BC4D3A">
        <w:rPr>
          <w:sz w:val="20"/>
        </w:rPr>
        <w:t xml:space="preserve"> </w:t>
      </w:r>
      <w:r w:rsidR="007E0818" w:rsidRPr="00BC4D3A">
        <w:rPr>
          <w:sz w:val="20"/>
        </w:rPr>
        <w:t xml:space="preserve">Digitálna forma dokumentácie musí byť nechránená, editovateľná s možnosťou tlače. </w:t>
      </w:r>
      <w:r w:rsidR="00C005F9" w:rsidRPr="00BC4D3A">
        <w:rPr>
          <w:sz w:val="20"/>
        </w:rPr>
        <w:t>Výkresovú časť dokumentácie dodať vo formá</w:t>
      </w:r>
      <w:r w:rsidR="00775ED1" w:rsidRPr="00BC4D3A">
        <w:rPr>
          <w:sz w:val="20"/>
        </w:rPr>
        <w:t>t</w:t>
      </w:r>
      <w:r w:rsidR="00C005F9" w:rsidRPr="00BC4D3A">
        <w:rPr>
          <w:sz w:val="20"/>
        </w:rPr>
        <w:t>e .dgn vo verzii 2004 a vyššej,</w:t>
      </w:r>
    </w:p>
    <w:p w14:paraId="560AC484" w14:textId="6F3AEB10" w:rsidR="009B78A7" w:rsidRPr="00F1674E" w:rsidRDefault="009B78A7" w:rsidP="00F1674E">
      <w:pPr>
        <w:tabs>
          <w:tab w:val="left" w:pos="-4860"/>
          <w:tab w:val="left" w:pos="709"/>
          <w:tab w:val="center" w:pos="4819"/>
        </w:tabs>
        <w:autoSpaceDE w:val="0"/>
        <w:autoSpaceDN w:val="0"/>
        <w:spacing w:before="20" w:after="20" w:line="240" w:lineRule="exact"/>
        <w:ind w:left="284" w:hanging="284"/>
        <w:rPr>
          <w:rFonts w:cs="Arial"/>
          <w:bCs/>
          <w:sz w:val="20"/>
          <w:szCs w:val="20"/>
          <w:lang w:eastAsia="cs-CZ"/>
        </w:rPr>
      </w:pPr>
      <w:r w:rsidRPr="00BC4D3A">
        <w:rPr>
          <w:sz w:val="20"/>
          <w:szCs w:val="20"/>
        </w:rPr>
        <w:t>•</w:t>
      </w:r>
      <w:r w:rsidRPr="00BC4D3A">
        <w:rPr>
          <w:sz w:val="20"/>
          <w:szCs w:val="20"/>
        </w:rPr>
        <w:tab/>
        <w:t>označenie dokumentácie logom NDS.</w:t>
      </w:r>
    </w:p>
    <w:p w14:paraId="02742F10" w14:textId="57D12C98" w:rsidR="00C15C7F" w:rsidRPr="00D00010" w:rsidRDefault="00DD3C44" w:rsidP="00D00010">
      <w:pPr>
        <w:pStyle w:val="Nadpis3"/>
      </w:pPr>
      <w:r w:rsidRPr="00CD7056">
        <w:t>4.</w:t>
      </w:r>
      <w:r w:rsidR="008052C6">
        <w:t>9</w:t>
      </w:r>
      <w:r w:rsidRPr="00CD7056">
        <w:tab/>
        <w:t>Počet výtlačkov dokumentácie</w:t>
      </w:r>
    </w:p>
    <w:p w14:paraId="5AB9ADA6" w14:textId="6A88C7BF" w:rsidR="002C1139" w:rsidRPr="009637EF" w:rsidRDefault="002C1139" w:rsidP="009637EF">
      <w:pPr>
        <w:pStyle w:val="00-05"/>
        <w:rPr>
          <w:rFonts w:cs="Arial"/>
          <w:b/>
          <w:bCs/>
          <w:sz w:val="20"/>
          <w:lang w:eastAsia="cs-CZ"/>
        </w:rPr>
      </w:pPr>
      <w:r w:rsidRPr="002C1139">
        <w:rPr>
          <w:rFonts w:cs="Arial"/>
          <w:b/>
          <w:bCs/>
          <w:sz w:val="20"/>
          <w:u w:val="single"/>
          <w:lang w:eastAsia="cs-CZ"/>
        </w:rPr>
        <w:t>Dokumentácia stavebného zámeru</w:t>
      </w:r>
      <w:r w:rsidR="00DB69C2">
        <w:rPr>
          <w:rFonts w:cs="Arial"/>
          <w:b/>
          <w:bCs/>
          <w:sz w:val="20"/>
          <w:u w:val="single"/>
          <w:lang w:eastAsia="cs-CZ"/>
        </w:rPr>
        <w:t xml:space="preserve"> </w:t>
      </w:r>
      <w:r w:rsidR="00DB69C2" w:rsidRPr="00DB69C2">
        <w:rPr>
          <w:rFonts w:cs="Arial"/>
          <w:bCs/>
          <w:i/>
          <w:sz w:val="20"/>
          <w:lang w:eastAsia="cs-CZ"/>
        </w:rPr>
        <w:t>(v tlačenej forme)</w:t>
      </w:r>
      <w:r w:rsidR="00DB69C2">
        <w:rPr>
          <w:rFonts w:cs="Arial"/>
          <w:b/>
          <w:bCs/>
          <w:sz w:val="20"/>
          <w:u w:val="single"/>
          <w:lang w:eastAsia="cs-CZ"/>
        </w:rPr>
        <w:t xml:space="preserve">  </w:t>
      </w:r>
      <w:r w:rsidR="00DB69C2">
        <w:rPr>
          <w:rFonts w:cs="Arial"/>
          <w:b/>
          <w:bCs/>
          <w:sz w:val="20"/>
          <w:lang w:eastAsia="cs-CZ"/>
        </w:rPr>
        <w:t>..............</w:t>
      </w:r>
      <w:r w:rsidRPr="004C60CA">
        <w:rPr>
          <w:rFonts w:cs="Arial"/>
          <w:b/>
          <w:bCs/>
          <w:sz w:val="20"/>
          <w:lang w:eastAsia="cs-CZ"/>
        </w:rPr>
        <w:t>...............................................</w:t>
      </w:r>
      <w:r>
        <w:rPr>
          <w:rFonts w:cs="Arial"/>
          <w:b/>
          <w:bCs/>
          <w:sz w:val="20"/>
          <w:lang w:eastAsia="cs-CZ"/>
        </w:rPr>
        <w:t>..........</w:t>
      </w:r>
      <w:r w:rsidRPr="004C60CA">
        <w:rPr>
          <w:rFonts w:cs="Arial"/>
          <w:b/>
          <w:bCs/>
          <w:sz w:val="20"/>
          <w:lang w:eastAsia="cs-CZ"/>
        </w:rPr>
        <w:t>...</w:t>
      </w:r>
      <w:r>
        <w:rPr>
          <w:rFonts w:cs="Arial"/>
          <w:b/>
          <w:bCs/>
          <w:sz w:val="20"/>
          <w:lang w:eastAsia="cs-CZ"/>
        </w:rPr>
        <w:t>.....</w:t>
      </w:r>
      <w:r w:rsidR="009637EF">
        <w:rPr>
          <w:rFonts w:cs="Arial"/>
          <w:b/>
          <w:bCs/>
          <w:sz w:val="20"/>
          <w:lang w:eastAsia="cs-CZ"/>
        </w:rPr>
        <w:t>4</w:t>
      </w:r>
      <w:r w:rsidRPr="004C60CA">
        <w:rPr>
          <w:rFonts w:cs="Arial"/>
          <w:b/>
          <w:bCs/>
          <w:sz w:val="20"/>
          <w:lang w:eastAsia="cs-CZ"/>
        </w:rPr>
        <w:t>x</w:t>
      </w:r>
    </w:p>
    <w:p w14:paraId="2047AF3E" w14:textId="77777777" w:rsidR="002C1139" w:rsidRPr="00705B84" w:rsidRDefault="002C1139" w:rsidP="002C1139">
      <w:pPr>
        <w:pStyle w:val="00-05"/>
        <w:rPr>
          <w:rFonts w:cs="Arial"/>
          <w:b/>
          <w:bCs/>
          <w:sz w:val="20"/>
          <w:lang w:eastAsia="cs-CZ"/>
        </w:rPr>
      </w:pPr>
      <w:r w:rsidRPr="00705B84">
        <w:rPr>
          <w:rFonts w:cs="Arial"/>
          <w:b/>
          <w:bCs/>
          <w:sz w:val="20"/>
          <w:lang w:eastAsia="cs-CZ"/>
        </w:rPr>
        <w:t>•</w:t>
      </w:r>
      <w:r w:rsidRPr="00705B84">
        <w:rPr>
          <w:rFonts w:cs="Arial"/>
          <w:b/>
          <w:bCs/>
          <w:sz w:val="20"/>
          <w:lang w:eastAsia="cs-CZ"/>
        </w:rPr>
        <w:tab/>
      </w:r>
      <w:r w:rsidRPr="00D96306">
        <w:rPr>
          <w:rFonts w:cs="Arial"/>
          <w:bCs/>
          <w:i/>
          <w:sz w:val="20"/>
          <w:lang w:eastAsia="cs-CZ"/>
        </w:rPr>
        <w:t>Digitálna dokumentácia:</w:t>
      </w:r>
    </w:p>
    <w:p w14:paraId="791AB39D" w14:textId="1030392F" w:rsidR="002C1139" w:rsidRPr="001C49AA" w:rsidRDefault="002C1139" w:rsidP="002C1139">
      <w:pPr>
        <w:pStyle w:val="05-10"/>
        <w:tabs>
          <w:tab w:val="right" w:leader="dot" w:pos="9639"/>
        </w:tabs>
        <w:rPr>
          <w:sz w:val="20"/>
          <w:szCs w:val="20"/>
        </w:rPr>
      </w:pPr>
      <w:r w:rsidRPr="001C49AA">
        <w:rPr>
          <w:sz w:val="20"/>
          <w:szCs w:val="20"/>
        </w:rPr>
        <w:t>-</w:t>
      </w:r>
      <w:r w:rsidRPr="001C49AA">
        <w:rPr>
          <w:sz w:val="20"/>
          <w:szCs w:val="20"/>
        </w:rPr>
        <w:tab/>
        <w:t xml:space="preserve">kompletná </w:t>
      </w:r>
      <w:r w:rsidRPr="003D7A91">
        <w:rPr>
          <w:sz w:val="20"/>
          <w:szCs w:val="20"/>
        </w:rPr>
        <w:t xml:space="preserve">DSZ v digitálnej forme na </w:t>
      </w:r>
      <w:r>
        <w:rPr>
          <w:sz w:val="20"/>
          <w:szCs w:val="20"/>
        </w:rPr>
        <w:t>USB</w:t>
      </w:r>
      <w:r w:rsidRPr="003D7A91">
        <w:rPr>
          <w:sz w:val="20"/>
          <w:szCs w:val="20"/>
        </w:rPr>
        <w:t xml:space="preserve"> </w:t>
      </w:r>
      <w:r>
        <w:rPr>
          <w:sz w:val="20"/>
          <w:szCs w:val="20"/>
        </w:rPr>
        <w:t>nosiči</w:t>
      </w:r>
      <w:r w:rsidRPr="003D7A91">
        <w:rPr>
          <w:sz w:val="20"/>
          <w:szCs w:val="20"/>
        </w:rPr>
        <w:t xml:space="preserve"> (.pdf)</w:t>
      </w:r>
      <w:r>
        <w:rPr>
          <w:sz w:val="20"/>
          <w:szCs w:val="20"/>
        </w:rPr>
        <w:t xml:space="preserve"> </w:t>
      </w:r>
      <w:r>
        <w:rPr>
          <w:sz w:val="20"/>
          <w:szCs w:val="20"/>
        </w:rPr>
        <w:tab/>
        <w:t xml:space="preserve"> 2x</w:t>
      </w:r>
    </w:p>
    <w:p w14:paraId="106982ED" w14:textId="7E458E3E" w:rsidR="002C1139" w:rsidRPr="001C49AA" w:rsidRDefault="002C1139" w:rsidP="002C1139">
      <w:pPr>
        <w:pStyle w:val="05-10"/>
        <w:tabs>
          <w:tab w:val="right" w:leader="dot" w:pos="9639"/>
        </w:tabs>
        <w:rPr>
          <w:sz w:val="20"/>
          <w:szCs w:val="20"/>
        </w:rPr>
      </w:pPr>
      <w:r w:rsidRPr="001C49AA">
        <w:rPr>
          <w:sz w:val="20"/>
          <w:szCs w:val="20"/>
        </w:rPr>
        <w:t>-</w:t>
      </w:r>
      <w:r w:rsidRPr="001C49AA">
        <w:rPr>
          <w:sz w:val="20"/>
          <w:szCs w:val="20"/>
        </w:rPr>
        <w:tab/>
        <w:t xml:space="preserve">kompletná </w:t>
      </w:r>
      <w:r w:rsidRPr="003D7A91">
        <w:rPr>
          <w:sz w:val="20"/>
          <w:szCs w:val="20"/>
        </w:rPr>
        <w:t xml:space="preserve">DSZ v digitálnej forme na </w:t>
      </w:r>
      <w:r>
        <w:rPr>
          <w:sz w:val="20"/>
          <w:szCs w:val="20"/>
        </w:rPr>
        <w:t>USB</w:t>
      </w:r>
      <w:r w:rsidRPr="003D7A91">
        <w:rPr>
          <w:sz w:val="20"/>
          <w:szCs w:val="20"/>
        </w:rPr>
        <w:t xml:space="preserve"> </w:t>
      </w:r>
      <w:r>
        <w:rPr>
          <w:sz w:val="20"/>
          <w:szCs w:val="20"/>
        </w:rPr>
        <w:t>nosiči</w:t>
      </w:r>
      <w:r w:rsidRPr="001C49AA">
        <w:rPr>
          <w:sz w:val="20"/>
          <w:szCs w:val="20"/>
        </w:rPr>
        <w:t xml:space="preserve"> </w:t>
      </w:r>
      <w:r>
        <w:rPr>
          <w:sz w:val="20"/>
          <w:szCs w:val="20"/>
        </w:rPr>
        <w:t xml:space="preserve">(.docx, .xlsx, .dgn) </w:t>
      </w:r>
      <w:r>
        <w:rPr>
          <w:sz w:val="20"/>
          <w:szCs w:val="20"/>
        </w:rPr>
        <w:tab/>
        <w:t xml:space="preserve"> 2x</w:t>
      </w:r>
    </w:p>
    <w:p w14:paraId="364298E4" w14:textId="77777777" w:rsidR="002C1139" w:rsidRPr="00534418" w:rsidRDefault="002C1139" w:rsidP="00C15C7F">
      <w:pPr>
        <w:tabs>
          <w:tab w:val="right" w:leader="dot" w:pos="9639"/>
        </w:tabs>
        <w:ind w:left="284" w:hanging="284"/>
        <w:rPr>
          <w:rFonts w:cs="Arial"/>
          <w:sz w:val="20"/>
          <w:szCs w:val="20"/>
        </w:rPr>
      </w:pPr>
    </w:p>
    <w:p w14:paraId="78287FFD" w14:textId="164189D3" w:rsidR="006A1704" w:rsidRDefault="002C1139" w:rsidP="00D00010">
      <w:pPr>
        <w:pStyle w:val="00-05"/>
        <w:rPr>
          <w:rFonts w:cs="Arial"/>
          <w:b/>
          <w:bCs/>
          <w:sz w:val="20"/>
          <w:lang w:eastAsia="cs-CZ"/>
        </w:rPr>
      </w:pPr>
      <w:r w:rsidRPr="0068376A">
        <w:rPr>
          <w:rFonts w:cs="Arial"/>
          <w:b/>
          <w:bCs/>
          <w:sz w:val="20"/>
          <w:u w:val="single"/>
          <w:lang w:eastAsia="cs-CZ"/>
        </w:rPr>
        <w:t>Oznámenie o zmene navrhovanej činnosti</w:t>
      </w:r>
      <w:r w:rsidR="001949F3">
        <w:rPr>
          <w:rFonts w:cs="Arial"/>
          <w:b/>
          <w:bCs/>
          <w:sz w:val="20"/>
          <w:u w:val="single"/>
          <w:lang w:eastAsia="cs-CZ"/>
        </w:rPr>
        <w:t xml:space="preserve"> </w:t>
      </w:r>
      <w:r w:rsidRPr="0068376A">
        <w:rPr>
          <w:rFonts w:cs="Arial"/>
          <w:b/>
          <w:bCs/>
          <w:sz w:val="20"/>
          <w:u w:val="single"/>
          <w:lang w:eastAsia="cs-CZ"/>
        </w:rPr>
        <w:t>(</w:t>
      </w:r>
      <w:r w:rsidR="00954BBE">
        <w:rPr>
          <w:rFonts w:cs="Arial"/>
          <w:b/>
          <w:bCs/>
          <w:sz w:val="20"/>
          <w:u w:val="single"/>
          <w:lang w:eastAsia="cs-CZ"/>
        </w:rPr>
        <w:t xml:space="preserve">Oznámenie </w:t>
      </w:r>
      <w:r w:rsidRPr="0068376A">
        <w:rPr>
          <w:rFonts w:cs="Arial"/>
          <w:b/>
          <w:bCs/>
          <w:sz w:val="20"/>
          <w:u w:val="single"/>
          <w:lang w:eastAsia="cs-CZ"/>
        </w:rPr>
        <w:t>8a)</w:t>
      </w:r>
      <w:r w:rsidR="00D939E8" w:rsidRPr="00D939E8">
        <w:rPr>
          <w:rFonts w:cs="Arial"/>
          <w:bCs/>
          <w:i/>
          <w:sz w:val="20"/>
          <w:lang w:eastAsia="cs-CZ"/>
        </w:rPr>
        <w:t xml:space="preserve"> </w:t>
      </w:r>
      <w:r w:rsidR="00D939E8" w:rsidRPr="00DB69C2">
        <w:rPr>
          <w:rFonts w:cs="Arial"/>
          <w:bCs/>
          <w:i/>
          <w:sz w:val="20"/>
          <w:lang w:eastAsia="cs-CZ"/>
        </w:rPr>
        <w:t>(v tlačenej forme</w:t>
      </w:r>
      <w:r w:rsidR="006A1704">
        <w:rPr>
          <w:rFonts w:cs="Arial"/>
          <w:bCs/>
          <w:i/>
          <w:sz w:val="20"/>
          <w:lang w:eastAsia="cs-CZ"/>
        </w:rPr>
        <w:t>)</w:t>
      </w:r>
      <w:r w:rsidR="001949F3">
        <w:rPr>
          <w:rFonts w:cs="Arial"/>
          <w:b/>
          <w:bCs/>
          <w:sz w:val="20"/>
          <w:lang w:eastAsia="cs-CZ"/>
        </w:rPr>
        <w:t>.........</w:t>
      </w:r>
      <w:r>
        <w:rPr>
          <w:rFonts w:cs="Arial"/>
          <w:b/>
          <w:bCs/>
          <w:sz w:val="20"/>
          <w:lang w:eastAsia="cs-CZ"/>
        </w:rPr>
        <w:t>...</w:t>
      </w:r>
      <w:r w:rsidR="00954BBE">
        <w:rPr>
          <w:rFonts w:cs="Arial"/>
          <w:b/>
          <w:bCs/>
          <w:sz w:val="20"/>
          <w:lang w:eastAsia="cs-CZ"/>
        </w:rPr>
        <w:t>....</w:t>
      </w:r>
      <w:r w:rsidR="000B060C">
        <w:rPr>
          <w:rFonts w:cs="Arial"/>
          <w:b/>
          <w:bCs/>
          <w:sz w:val="20"/>
          <w:lang w:eastAsia="cs-CZ"/>
        </w:rPr>
        <w:t>..........</w:t>
      </w:r>
      <w:r>
        <w:rPr>
          <w:rFonts w:cs="Arial"/>
          <w:b/>
          <w:bCs/>
          <w:sz w:val="20"/>
          <w:lang w:eastAsia="cs-CZ"/>
        </w:rPr>
        <w:t>.</w:t>
      </w:r>
      <w:r w:rsidRPr="003D38B7">
        <w:rPr>
          <w:rFonts w:cs="Arial"/>
          <w:b/>
          <w:bCs/>
          <w:sz w:val="20"/>
          <w:lang w:eastAsia="cs-CZ"/>
        </w:rPr>
        <w:t xml:space="preserve">  </w:t>
      </w:r>
      <w:r>
        <w:rPr>
          <w:rFonts w:cs="Arial"/>
          <w:b/>
          <w:bCs/>
          <w:sz w:val="20"/>
          <w:lang w:eastAsia="cs-CZ"/>
        </w:rPr>
        <w:t>6</w:t>
      </w:r>
      <w:r w:rsidRPr="003D38B7">
        <w:rPr>
          <w:rFonts w:cs="Arial"/>
          <w:b/>
          <w:bCs/>
          <w:sz w:val="20"/>
          <w:lang w:eastAsia="cs-CZ"/>
        </w:rPr>
        <w:t>x</w:t>
      </w:r>
    </w:p>
    <w:p w14:paraId="38605363" w14:textId="77777777" w:rsidR="00D00010" w:rsidRDefault="00D939E8" w:rsidP="00D00010">
      <w:pPr>
        <w:pStyle w:val="00-05"/>
        <w:rPr>
          <w:rFonts w:cs="Arial"/>
          <w:bCs/>
          <w:i/>
          <w:sz w:val="20"/>
          <w:lang w:eastAsia="cs-CZ"/>
        </w:rPr>
      </w:pPr>
      <w:r w:rsidRPr="00705B84">
        <w:rPr>
          <w:rFonts w:cs="Arial"/>
          <w:b/>
          <w:bCs/>
          <w:sz w:val="20"/>
          <w:lang w:eastAsia="cs-CZ"/>
        </w:rPr>
        <w:t>•</w:t>
      </w:r>
      <w:r w:rsidRPr="00705B84">
        <w:rPr>
          <w:rFonts w:cs="Arial"/>
          <w:b/>
          <w:bCs/>
          <w:sz w:val="20"/>
          <w:lang w:eastAsia="cs-CZ"/>
        </w:rPr>
        <w:tab/>
      </w:r>
      <w:r w:rsidRPr="00D96306">
        <w:rPr>
          <w:rFonts w:cs="Arial"/>
          <w:bCs/>
          <w:i/>
          <w:sz w:val="20"/>
          <w:lang w:eastAsia="cs-CZ"/>
        </w:rPr>
        <w:t>Digitálna dokumentácia:</w:t>
      </w:r>
      <w:r w:rsidR="00D00010">
        <w:rPr>
          <w:rFonts w:cs="Arial"/>
          <w:bCs/>
          <w:i/>
          <w:sz w:val="20"/>
          <w:lang w:eastAsia="cs-CZ"/>
        </w:rPr>
        <w:t xml:space="preserve"> </w:t>
      </w:r>
    </w:p>
    <w:p w14:paraId="1FC9A68A" w14:textId="0A9C1E3B" w:rsidR="002C1139" w:rsidRPr="000C5746" w:rsidRDefault="002C1139" w:rsidP="00D00010">
      <w:pPr>
        <w:pStyle w:val="00-05"/>
        <w:numPr>
          <w:ilvl w:val="0"/>
          <w:numId w:val="8"/>
        </w:numPr>
        <w:ind w:left="567" w:hanging="207"/>
        <w:rPr>
          <w:rFonts w:cs="Arial"/>
          <w:bCs/>
          <w:sz w:val="20"/>
          <w:lang w:eastAsia="cs-CZ"/>
        </w:rPr>
      </w:pPr>
      <w:r w:rsidRPr="0068376A">
        <w:rPr>
          <w:rFonts w:cs="Arial"/>
          <w:bCs/>
          <w:sz w:val="20"/>
          <w:lang w:eastAsia="cs-CZ"/>
        </w:rPr>
        <w:t xml:space="preserve">Oznámenie o zmene navrhovanej činnosti 8a na </w:t>
      </w:r>
      <w:r>
        <w:rPr>
          <w:rFonts w:cs="Arial"/>
          <w:bCs/>
          <w:sz w:val="20"/>
          <w:lang w:eastAsia="cs-CZ"/>
        </w:rPr>
        <w:t>USB</w:t>
      </w:r>
      <w:r w:rsidRPr="0068376A">
        <w:rPr>
          <w:rFonts w:cs="Arial"/>
          <w:bCs/>
          <w:sz w:val="20"/>
          <w:lang w:eastAsia="cs-CZ"/>
        </w:rPr>
        <w:t xml:space="preserve"> nosiči (.pdf)..................</w:t>
      </w:r>
      <w:r>
        <w:rPr>
          <w:rFonts w:cs="Arial"/>
          <w:bCs/>
          <w:sz w:val="20"/>
          <w:lang w:eastAsia="cs-CZ"/>
        </w:rPr>
        <w:t>.......</w:t>
      </w:r>
      <w:r w:rsidRPr="0068376A">
        <w:rPr>
          <w:rFonts w:cs="Arial"/>
          <w:bCs/>
          <w:sz w:val="20"/>
          <w:lang w:eastAsia="cs-CZ"/>
        </w:rPr>
        <w:t>..</w:t>
      </w:r>
      <w:r w:rsidR="00BC4D3A">
        <w:rPr>
          <w:rFonts w:cs="Arial"/>
          <w:bCs/>
          <w:sz w:val="20"/>
          <w:lang w:eastAsia="cs-CZ"/>
        </w:rPr>
        <w:t>...............</w:t>
      </w:r>
      <w:r w:rsidR="00D00010">
        <w:rPr>
          <w:rFonts w:cs="Arial"/>
          <w:bCs/>
          <w:sz w:val="20"/>
          <w:lang w:eastAsia="cs-CZ"/>
        </w:rPr>
        <w:t xml:space="preserve">   </w:t>
      </w:r>
      <w:r w:rsidRPr="0068376A">
        <w:rPr>
          <w:rFonts w:cs="Arial"/>
          <w:bCs/>
          <w:sz w:val="20"/>
          <w:lang w:eastAsia="cs-CZ"/>
        </w:rPr>
        <w:t>...</w:t>
      </w:r>
      <w:r>
        <w:rPr>
          <w:rFonts w:cs="Arial"/>
          <w:bCs/>
          <w:sz w:val="20"/>
          <w:lang w:eastAsia="cs-CZ"/>
        </w:rPr>
        <w:t>..... 6</w:t>
      </w:r>
      <w:r w:rsidRPr="0068376A">
        <w:rPr>
          <w:rFonts w:cs="Arial"/>
          <w:bCs/>
          <w:sz w:val="20"/>
          <w:lang w:eastAsia="cs-CZ"/>
        </w:rPr>
        <w:t>x</w:t>
      </w:r>
    </w:p>
    <w:p w14:paraId="1606BA67" w14:textId="2A6EDC6D" w:rsidR="002C1139" w:rsidRDefault="002C1139" w:rsidP="00D00010">
      <w:pPr>
        <w:pStyle w:val="00-05"/>
        <w:numPr>
          <w:ilvl w:val="0"/>
          <w:numId w:val="8"/>
        </w:numPr>
        <w:ind w:left="567" w:hanging="207"/>
        <w:rPr>
          <w:rFonts w:cs="Arial"/>
          <w:bCs/>
          <w:sz w:val="20"/>
          <w:lang w:eastAsia="cs-CZ"/>
        </w:rPr>
      </w:pPr>
      <w:r w:rsidRPr="0068376A">
        <w:rPr>
          <w:rFonts w:cs="Arial"/>
          <w:bCs/>
          <w:sz w:val="20"/>
          <w:lang w:eastAsia="cs-CZ"/>
        </w:rPr>
        <w:t xml:space="preserve">Oznámenie o zmene navrhovanej činnosti 8a na </w:t>
      </w:r>
      <w:r>
        <w:rPr>
          <w:rFonts w:cs="Arial"/>
          <w:bCs/>
          <w:sz w:val="20"/>
          <w:lang w:eastAsia="cs-CZ"/>
        </w:rPr>
        <w:t>USB</w:t>
      </w:r>
      <w:r w:rsidRPr="0068376A">
        <w:rPr>
          <w:rFonts w:cs="Arial"/>
          <w:bCs/>
          <w:sz w:val="20"/>
          <w:lang w:eastAsia="cs-CZ"/>
        </w:rPr>
        <w:t xml:space="preserve"> nosiči </w:t>
      </w:r>
      <w:r>
        <w:rPr>
          <w:rFonts w:cs="Arial"/>
          <w:bCs/>
          <w:sz w:val="20"/>
          <w:lang w:eastAsia="cs-CZ"/>
        </w:rPr>
        <w:t>(.docx, .xlsx, .dgn</w:t>
      </w:r>
      <w:r w:rsidRPr="0068376A">
        <w:rPr>
          <w:rFonts w:cs="Arial"/>
          <w:bCs/>
          <w:sz w:val="20"/>
          <w:lang w:eastAsia="cs-CZ"/>
        </w:rPr>
        <w:t>).........</w:t>
      </w:r>
      <w:r w:rsidR="00BC4D3A">
        <w:rPr>
          <w:rFonts w:cs="Arial"/>
          <w:bCs/>
          <w:sz w:val="20"/>
          <w:lang w:eastAsia="cs-CZ"/>
        </w:rPr>
        <w:t>..............</w:t>
      </w:r>
      <w:r w:rsidR="00D00010">
        <w:rPr>
          <w:rFonts w:cs="Arial"/>
          <w:bCs/>
          <w:sz w:val="20"/>
          <w:lang w:eastAsia="cs-CZ"/>
        </w:rPr>
        <w:t xml:space="preserve">   </w:t>
      </w:r>
      <w:r w:rsidR="00BC4D3A">
        <w:rPr>
          <w:rFonts w:cs="Arial"/>
          <w:bCs/>
          <w:sz w:val="20"/>
          <w:lang w:eastAsia="cs-CZ"/>
        </w:rPr>
        <w:t>.</w:t>
      </w:r>
      <w:r w:rsidRPr="0068376A">
        <w:rPr>
          <w:rFonts w:cs="Arial"/>
          <w:bCs/>
          <w:sz w:val="20"/>
          <w:lang w:eastAsia="cs-CZ"/>
        </w:rPr>
        <w:t>...</w:t>
      </w:r>
      <w:r>
        <w:rPr>
          <w:rFonts w:cs="Arial"/>
          <w:bCs/>
          <w:sz w:val="20"/>
          <w:lang w:eastAsia="cs-CZ"/>
        </w:rPr>
        <w:t>..</w:t>
      </w:r>
      <w:r w:rsidRPr="0068376A">
        <w:rPr>
          <w:rFonts w:cs="Arial"/>
          <w:bCs/>
          <w:sz w:val="20"/>
          <w:lang w:eastAsia="cs-CZ"/>
        </w:rPr>
        <w:t xml:space="preserve"> </w:t>
      </w:r>
      <w:r>
        <w:rPr>
          <w:rFonts w:cs="Arial"/>
          <w:bCs/>
          <w:sz w:val="20"/>
          <w:lang w:eastAsia="cs-CZ"/>
        </w:rPr>
        <w:t>2</w:t>
      </w:r>
      <w:r w:rsidRPr="0068376A">
        <w:rPr>
          <w:rFonts w:cs="Arial"/>
          <w:bCs/>
          <w:sz w:val="20"/>
          <w:lang w:eastAsia="cs-CZ"/>
        </w:rPr>
        <w:t>x</w:t>
      </w:r>
    </w:p>
    <w:p w14:paraId="7DBF6EBA" w14:textId="2C36760D" w:rsidR="0092042A" w:rsidRDefault="0092042A" w:rsidP="0092042A">
      <w:pPr>
        <w:pStyle w:val="00-05"/>
        <w:rPr>
          <w:rFonts w:cs="Arial"/>
          <w:bCs/>
          <w:sz w:val="20"/>
          <w:lang w:eastAsia="cs-CZ"/>
        </w:rPr>
      </w:pPr>
    </w:p>
    <w:p w14:paraId="0ADBA6A4" w14:textId="1A45057B" w:rsidR="006A1704" w:rsidRDefault="00D00010" w:rsidP="00D00010">
      <w:pPr>
        <w:pStyle w:val="00-05"/>
        <w:rPr>
          <w:rFonts w:cs="Arial"/>
          <w:b/>
          <w:bCs/>
          <w:sz w:val="20"/>
          <w:lang w:eastAsia="cs-CZ"/>
        </w:rPr>
      </w:pPr>
      <w:r>
        <w:rPr>
          <w:rFonts w:cs="Arial"/>
          <w:b/>
          <w:bCs/>
          <w:sz w:val="20"/>
          <w:u w:val="single"/>
          <w:lang w:eastAsia="cs-CZ"/>
        </w:rPr>
        <w:t>Audit bezpečnosti pozemnej komunikácie</w:t>
      </w:r>
      <w:r w:rsidR="006A1704">
        <w:rPr>
          <w:rFonts w:cs="Arial"/>
          <w:bCs/>
          <w:i/>
          <w:sz w:val="20"/>
          <w:lang w:eastAsia="cs-CZ"/>
        </w:rPr>
        <w:t xml:space="preserve">(v tlačenej </w:t>
      </w:r>
      <w:r>
        <w:rPr>
          <w:rFonts w:cs="Arial"/>
          <w:bCs/>
          <w:i/>
          <w:sz w:val="20"/>
          <w:lang w:eastAsia="cs-CZ"/>
        </w:rPr>
        <w:t>form</w:t>
      </w:r>
      <w:r>
        <w:rPr>
          <w:rFonts w:cs="Arial"/>
          <w:bCs/>
          <w:sz w:val="20"/>
          <w:lang w:eastAsia="cs-CZ"/>
        </w:rPr>
        <w:t xml:space="preserve">e)          </w:t>
      </w:r>
      <w:r w:rsidR="0092042A">
        <w:rPr>
          <w:rFonts w:cs="Arial"/>
          <w:bCs/>
          <w:sz w:val="20"/>
          <w:lang w:eastAsia="cs-CZ"/>
        </w:rPr>
        <w:t>.....................................................</w:t>
      </w:r>
      <w:r w:rsidR="006A1704">
        <w:rPr>
          <w:rFonts w:cs="Arial"/>
          <w:bCs/>
          <w:sz w:val="20"/>
          <w:lang w:eastAsia="cs-CZ"/>
        </w:rPr>
        <w:t>........</w:t>
      </w:r>
      <w:r w:rsidR="0092042A">
        <w:rPr>
          <w:rFonts w:cs="Arial"/>
          <w:b/>
          <w:bCs/>
          <w:sz w:val="20"/>
          <w:lang w:eastAsia="cs-CZ"/>
        </w:rPr>
        <w:t>4</w:t>
      </w:r>
      <w:r w:rsidR="0092042A" w:rsidRPr="0092042A">
        <w:rPr>
          <w:rFonts w:cs="Arial"/>
          <w:b/>
          <w:bCs/>
          <w:sz w:val="20"/>
          <w:lang w:eastAsia="cs-CZ"/>
        </w:rPr>
        <w:t>x</w:t>
      </w:r>
    </w:p>
    <w:p w14:paraId="4F45D77E" w14:textId="421EBA31" w:rsidR="00D00010" w:rsidRDefault="00D939E8" w:rsidP="00D00010">
      <w:pPr>
        <w:pStyle w:val="05-10"/>
        <w:tabs>
          <w:tab w:val="right" w:leader="dot" w:pos="9639"/>
        </w:tabs>
        <w:ind w:left="0" w:firstLine="0"/>
        <w:rPr>
          <w:sz w:val="20"/>
          <w:szCs w:val="20"/>
        </w:rPr>
      </w:pPr>
      <w:r w:rsidRPr="00705B84">
        <w:rPr>
          <w:rFonts w:cs="Arial"/>
          <w:b/>
          <w:bCs/>
          <w:sz w:val="20"/>
          <w:lang w:eastAsia="cs-CZ"/>
        </w:rPr>
        <w:t>•</w:t>
      </w:r>
      <w:r w:rsidR="00D00010">
        <w:rPr>
          <w:rFonts w:cs="Arial"/>
          <w:b/>
          <w:bCs/>
          <w:sz w:val="20"/>
          <w:lang w:eastAsia="cs-CZ"/>
        </w:rPr>
        <w:t xml:space="preserve">   </w:t>
      </w:r>
      <w:r w:rsidRPr="00D96306">
        <w:rPr>
          <w:rFonts w:cs="Arial"/>
          <w:bCs/>
          <w:i/>
          <w:sz w:val="20"/>
          <w:lang w:eastAsia="cs-CZ"/>
        </w:rPr>
        <w:t>Digitálna dokumentácia:</w:t>
      </w:r>
    </w:p>
    <w:p w14:paraId="3A216E3C" w14:textId="34DCF9CE" w:rsidR="0092042A" w:rsidRPr="001C49AA" w:rsidRDefault="00D00010" w:rsidP="00D00010">
      <w:pPr>
        <w:pStyle w:val="05-10"/>
        <w:tabs>
          <w:tab w:val="right" w:leader="dot" w:pos="9639"/>
        </w:tabs>
        <w:ind w:left="0" w:firstLine="284"/>
        <w:rPr>
          <w:sz w:val="20"/>
          <w:szCs w:val="20"/>
        </w:rPr>
      </w:pPr>
      <w:r>
        <w:rPr>
          <w:sz w:val="20"/>
          <w:szCs w:val="20"/>
        </w:rPr>
        <w:t>-    B</w:t>
      </w:r>
      <w:r w:rsidR="0092042A">
        <w:rPr>
          <w:sz w:val="20"/>
          <w:szCs w:val="20"/>
        </w:rPr>
        <w:t>ezpečnostný audit</w:t>
      </w:r>
      <w:r w:rsidR="0092042A" w:rsidRPr="003D7A91">
        <w:rPr>
          <w:sz w:val="20"/>
          <w:szCs w:val="20"/>
        </w:rPr>
        <w:t xml:space="preserve"> v digitálnej forme na </w:t>
      </w:r>
      <w:r w:rsidR="0092042A">
        <w:rPr>
          <w:sz w:val="20"/>
          <w:szCs w:val="20"/>
        </w:rPr>
        <w:t>USB</w:t>
      </w:r>
      <w:r w:rsidR="0092042A" w:rsidRPr="003D7A91">
        <w:rPr>
          <w:sz w:val="20"/>
          <w:szCs w:val="20"/>
        </w:rPr>
        <w:t xml:space="preserve"> </w:t>
      </w:r>
      <w:r w:rsidR="0092042A">
        <w:rPr>
          <w:sz w:val="20"/>
          <w:szCs w:val="20"/>
        </w:rPr>
        <w:t>nosiči</w:t>
      </w:r>
      <w:r w:rsidR="0092042A" w:rsidRPr="003D7A91">
        <w:rPr>
          <w:sz w:val="20"/>
          <w:szCs w:val="20"/>
        </w:rPr>
        <w:t xml:space="preserve"> (.pdf)</w:t>
      </w:r>
      <w:r w:rsidR="0092042A">
        <w:rPr>
          <w:sz w:val="20"/>
          <w:szCs w:val="20"/>
        </w:rPr>
        <w:t xml:space="preserve"> 2x</w:t>
      </w:r>
    </w:p>
    <w:p w14:paraId="2F8ED01C" w14:textId="7279F127" w:rsidR="0092042A" w:rsidRPr="001C49AA" w:rsidRDefault="0092042A" w:rsidP="0092042A">
      <w:pPr>
        <w:pStyle w:val="05-10"/>
        <w:tabs>
          <w:tab w:val="right" w:leader="dot" w:pos="9639"/>
        </w:tabs>
        <w:rPr>
          <w:sz w:val="20"/>
          <w:szCs w:val="20"/>
        </w:rPr>
      </w:pPr>
      <w:r w:rsidRPr="001C49AA">
        <w:rPr>
          <w:sz w:val="20"/>
          <w:szCs w:val="20"/>
        </w:rPr>
        <w:t>-</w:t>
      </w:r>
      <w:r w:rsidRPr="001C49AA">
        <w:rPr>
          <w:sz w:val="20"/>
          <w:szCs w:val="20"/>
        </w:rPr>
        <w:tab/>
      </w:r>
      <w:r w:rsidR="00D00010">
        <w:rPr>
          <w:sz w:val="20"/>
          <w:szCs w:val="20"/>
        </w:rPr>
        <w:t>B</w:t>
      </w:r>
      <w:r>
        <w:rPr>
          <w:sz w:val="20"/>
          <w:szCs w:val="20"/>
        </w:rPr>
        <w:t>ezpečnostný audit</w:t>
      </w:r>
      <w:r w:rsidRPr="003D7A91">
        <w:rPr>
          <w:sz w:val="20"/>
          <w:szCs w:val="20"/>
        </w:rPr>
        <w:t xml:space="preserve"> v digitálnej forme na </w:t>
      </w:r>
      <w:r>
        <w:rPr>
          <w:sz w:val="20"/>
          <w:szCs w:val="20"/>
        </w:rPr>
        <w:t>USB</w:t>
      </w:r>
      <w:r w:rsidRPr="003D7A91">
        <w:rPr>
          <w:sz w:val="20"/>
          <w:szCs w:val="20"/>
        </w:rPr>
        <w:t xml:space="preserve"> </w:t>
      </w:r>
      <w:r>
        <w:rPr>
          <w:sz w:val="20"/>
          <w:szCs w:val="20"/>
        </w:rPr>
        <w:t>nosiči</w:t>
      </w:r>
      <w:r w:rsidRPr="001C49AA">
        <w:rPr>
          <w:sz w:val="20"/>
          <w:szCs w:val="20"/>
        </w:rPr>
        <w:t xml:space="preserve"> </w:t>
      </w:r>
      <w:r>
        <w:rPr>
          <w:sz w:val="20"/>
          <w:szCs w:val="20"/>
        </w:rPr>
        <w:t xml:space="preserve">(.docx, .xlsx, .dgn) </w:t>
      </w:r>
      <w:r>
        <w:rPr>
          <w:sz w:val="20"/>
          <w:szCs w:val="20"/>
        </w:rPr>
        <w:tab/>
        <w:t xml:space="preserve"> 2x</w:t>
      </w:r>
    </w:p>
    <w:p w14:paraId="1C2772F0" w14:textId="62EEB427" w:rsidR="00C15C7F" w:rsidRDefault="00C15C7F" w:rsidP="00D00010">
      <w:pPr>
        <w:tabs>
          <w:tab w:val="right" w:leader="dot" w:pos="9639"/>
        </w:tabs>
        <w:rPr>
          <w:rFonts w:cs="Arial"/>
          <w:sz w:val="20"/>
          <w:szCs w:val="20"/>
        </w:rPr>
      </w:pPr>
    </w:p>
    <w:p w14:paraId="63DD4AAE" w14:textId="1BD2BAE9" w:rsidR="009637EF" w:rsidRDefault="000E3893" w:rsidP="009637EF">
      <w:pPr>
        <w:pStyle w:val="00-05"/>
        <w:tabs>
          <w:tab w:val="right" w:leader="dot" w:pos="9639"/>
        </w:tabs>
        <w:rPr>
          <w:sz w:val="20"/>
        </w:rPr>
      </w:pPr>
      <w:r>
        <w:rPr>
          <w:b/>
          <w:sz w:val="20"/>
          <w:u w:val="single"/>
        </w:rPr>
        <w:t>Projekt</w:t>
      </w:r>
      <w:r w:rsidR="00AE4024">
        <w:rPr>
          <w:b/>
          <w:sz w:val="20"/>
          <w:u w:val="single"/>
        </w:rPr>
        <w:t xml:space="preserve"> stavby (PS)</w:t>
      </w:r>
      <w:r w:rsidR="00DB69C2" w:rsidRPr="00DB69C2">
        <w:rPr>
          <w:rFonts w:cs="Arial"/>
          <w:bCs/>
          <w:i/>
          <w:sz w:val="20"/>
          <w:lang w:eastAsia="cs-CZ"/>
        </w:rPr>
        <w:t>(v tlačenej forme)</w:t>
      </w:r>
      <w:r w:rsidR="009637EF" w:rsidRPr="008F4BAF">
        <w:rPr>
          <w:sz w:val="20"/>
        </w:rPr>
        <w:tab/>
        <w:t xml:space="preserve"> </w:t>
      </w:r>
      <w:r w:rsidR="009637EF">
        <w:rPr>
          <w:sz w:val="20"/>
        </w:rPr>
        <w:t>6</w:t>
      </w:r>
      <w:r w:rsidR="00971664">
        <w:rPr>
          <w:sz w:val="20"/>
        </w:rPr>
        <w:t>x</w:t>
      </w:r>
    </w:p>
    <w:p w14:paraId="3B86EC46" w14:textId="3E922731" w:rsidR="009637EF" w:rsidRDefault="00DB69C2" w:rsidP="009637EF">
      <w:pPr>
        <w:pStyle w:val="00-05"/>
        <w:tabs>
          <w:tab w:val="right" w:leader="dot" w:pos="9639"/>
        </w:tabs>
        <w:ind w:firstLine="0"/>
        <w:rPr>
          <w:sz w:val="20"/>
        </w:rPr>
      </w:pPr>
      <w:r>
        <w:rPr>
          <w:sz w:val="20"/>
        </w:rPr>
        <w:t>(časť G</w:t>
      </w:r>
      <w:r w:rsidR="00AC7D91">
        <w:rPr>
          <w:sz w:val="20"/>
        </w:rPr>
        <w:t xml:space="preserve">.1, G.2 </w:t>
      </w:r>
      <w:r w:rsidR="009637EF" w:rsidRPr="00850590">
        <w:rPr>
          <w:sz w:val="20"/>
        </w:rPr>
        <w:t xml:space="preserve"> nekompletizovať do súprav</w:t>
      </w:r>
      <w:r w:rsidR="000E3893">
        <w:rPr>
          <w:sz w:val="20"/>
        </w:rPr>
        <w:t xml:space="preserve"> </w:t>
      </w:r>
      <w:r w:rsidR="00AE4024">
        <w:rPr>
          <w:sz w:val="20"/>
        </w:rPr>
        <w:t>PS</w:t>
      </w:r>
      <w:r w:rsidR="000E3893">
        <w:rPr>
          <w:sz w:val="20"/>
        </w:rPr>
        <w:t xml:space="preserve"> číslo 4-6</w:t>
      </w:r>
      <w:r w:rsidR="009637EF">
        <w:rPr>
          <w:sz w:val="20"/>
        </w:rPr>
        <w:t>)</w:t>
      </w:r>
    </w:p>
    <w:p w14:paraId="422304F5" w14:textId="3B7C9C05" w:rsidR="009637EF" w:rsidRDefault="00DB69C2" w:rsidP="0073572D">
      <w:pPr>
        <w:pStyle w:val="00-05"/>
        <w:numPr>
          <w:ilvl w:val="0"/>
          <w:numId w:val="20"/>
        </w:numPr>
        <w:tabs>
          <w:tab w:val="right" w:leader="dot" w:pos="9639"/>
        </w:tabs>
        <w:ind w:left="284" w:hanging="284"/>
        <w:rPr>
          <w:sz w:val="20"/>
        </w:rPr>
      </w:pPr>
      <w:r>
        <w:rPr>
          <w:b/>
          <w:sz w:val="20"/>
        </w:rPr>
        <w:t>Časť G.</w:t>
      </w:r>
      <w:r w:rsidR="00AC7D91">
        <w:rPr>
          <w:b/>
          <w:sz w:val="20"/>
        </w:rPr>
        <w:t xml:space="preserve">2 </w:t>
      </w:r>
      <w:r w:rsidR="009637EF">
        <w:rPr>
          <w:b/>
          <w:sz w:val="20"/>
        </w:rPr>
        <w:t xml:space="preserve"> Dokumentácia na </w:t>
      </w:r>
      <w:r w:rsidR="009637EF" w:rsidRPr="00850590">
        <w:rPr>
          <w:b/>
          <w:sz w:val="20"/>
        </w:rPr>
        <w:t>majetkovoprávne vysporiadanie</w:t>
      </w:r>
    </w:p>
    <w:p w14:paraId="54820870" w14:textId="5A212E51" w:rsidR="009637EF" w:rsidRPr="00850590" w:rsidRDefault="00DB69C2" w:rsidP="009637EF">
      <w:pPr>
        <w:pStyle w:val="05-10"/>
        <w:spacing w:before="240"/>
        <w:rPr>
          <w:b/>
          <w:sz w:val="20"/>
        </w:rPr>
      </w:pPr>
      <w:r>
        <w:rPr>
          <w:b/>
          <w:sz w:val="20"/>
        </w:rPr>
        <w:t>G.</w:t>
      </w:r>
      <w:r w:rsidR="00AC7D91">
        <w:rPr>
          <w:b/>
          <w:sz w:val="20"/>
        </w:rPr>
        <w:t>2.</w:t>
      </w:r>
      <w:r w:rsidR="009637EF" w:rsidRPr="00850590">
        <w:rPr>
          <w:b/>
          <w:sz w:val="20"/>
        </w:rPr>
        <w:t>1. Geometrické plány</w:t>
      </w:r>
    </w:p>
    <w:p w14:paraId="1B8A9DEF" w14:textId="15767606"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geometrické plány prvopis stav KN</w:t>
      </w:r>
      <w:r w:rsidR="007041BC">
        <w:rPr>
          <w:sz w:val="20"/>
        </w:rPr>
        <w:t>- C + KN-E</w:t>
      </w:r>
      <w:r w:rsidR="007041BC" w:rsidRPr="00F5606D">
        <w:rPr>
          <w:sz w:val="20"/>
        </w:rPr>
        <w:t xml:space="preserve"> </w:t>
      </w:r>
      <w:r w:rsidRPr="00F5606D">
        <w:rPr>
          <w:sz w:val="20"/>
        </w:rPr>
        <w:t>(12 overených, 3 neoverených)</w:t>
      </w:r>
      <w:r w:rsidRPr="00F5606D">
        <w:rPr>
          <w:sz w:val="20"/>
        </w:rPr>
        <w:tab/>
      </w:r>
      <w:r>
        <w:rPr>
          <w:sz w:val="20"/>
        </w:rPr>
        <w:t>........</w:t>
      </w:r>
      <w:r w:rsidRPr="00F5606D">
        <w:rPr>
          <w:sz w:val="20"/>
        </w:rPr>
        <w:t>15 vyhotovení</w:t>
      </w:r>
    </w:p>
    <w:p w14:paraId="4CD71D8D"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záznam podrobného merania zmien</w:t>
      </w:r>
      <w:r w:rsidRPr="00F5606D">
        <w:rPr>
          <w:sz w:val="20"/>
        </w:rPr>
        <w:tab/>
        <w:t>3 vyhotovenia</w:t>
      </w:r>
    </w:p>
    <w:p w14:paraId="73958CC0"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zoznam súradníc použitých a novourčených bodov</w:t>
      </w:r>
      <w:r w:rsidRPr="00F5606D">
        <w:rPr>
          <w:sz w:val="20"/>
        </w:rPr>
        <w:tab/>
        <w:t>3 vyhotovenia</w:t>
      </w:r>
    </w:p>
    <w:p w14:paraId="4B459C7B" w14:textId="77777777" w:rsidR="009637EF" w:rsidRPr="00F5606D" w:rsidRDefault="009637EF" w:rsidP="0073572D">
      <w:pPr>
        <w:pStyle w:val="05-10"/>
        <w:numPr>
          <w:ilvl w:val="0"/>
          <w:numId w:val="21"/>
        </w:numPr>
        <w:tabs>
          <w:tab w:val="right" w:leader="dot" w:pos="9492"/>
        </w:tabs>
        <w:ind w:left="851" w:hanging="425"/>
        <w:jc w:val="left"/>
        <w:rPr>
          <w:sz w:val="20"/>
        </w:rPr>
      </w:pPr>
      <w:r w:rsidRPr="00F5606D">
        <w:rPr>
          <w:sz w:val="20"/>
        </w:rPr>
        <w:t>zoznam súradníc lomových bodov majetkovej hranice</w:t>
      </w:r>
      <w:r w:rsidRPr="00F5606D">
        <w:rPr>
          <w:sz w:val="20"/>
        </w:rPr>
        <w:tab/>
        <w:t>3 vyhotovenia</w:t>
      </w:r>
    </w:p>
    <w:p w14:paraId="489108E7" w14:textId="77777777" w:rsidR="009637EF" w:rsidRPr="00F5606D" w:rsidRDefault="009637EF" w:rsidP="0073572D">
      <w:pPr>
        <w:pStyle w:val="05-10"/>
        <w:numPr>
          <w:ilvl w:val="1"/>
          <w:numId w:val="21"/>
        </w:numPr>
        <w:tabs>
          <w:tab w:val="right" w:leader="dot" w:pos="9072"/>
        </w:tabs>
        <w:ind w:left="851" w:hanging="425"/>
        <w:jc w:val="left"/>
        <w:rPr>
          <w:sz w:val="20"/>
        </w:rPr>
      </w:pPr>
      <w:r w:rsidRPr="00F5606D">
        <w:rPr>
          <w:sz w:val="20"/>
        </w:rPr>
        <w:t>digitálne spracovanie .dgn, .xls, .pdf, doplniť v štruktúre informačného systému ESID</w:t>
      </w:r>
    </w:p>
    <w:p w14:paraId="7F0F672C" w14:textId="39791C4C" w:rsidR="009637EF" w:rsidRDefault="009637EF" w:rsidP="009637EF">
      <w:pPr>
        <w:pStyle w:val="05-10"/>
        <w:tabs>
          <w:tab w:val="right" w:leader="dot" w:pos="9492"/>
        </w:tabs>
        <w:ind w:left="851" w:firstLine="0"/>
        <w:jc w:val="left"/>
        <w:rPr>
          <w:sz w:val="20"/>
        </w:rPr>
      </w:pPr>
      <w:r w:rsidRPr="00F5606D">
        <w:rPr>
          <w:sz w:val="20"/>
        </w:rPr>
        <w:t xml:space="preserve">(tab. </w:t>
      </w:r>
      <w:r w:rsidR="007041BC">
        <w:rPr>
          <w:sz w:val="20"/>
        </w:rPr>
        <w:t>7</w:t>
      </w:r>
      <w:r w:rsidRPr="001E0923">
        <w:rPr>
          <w:sz w:val="20"/>
        </w:rPr>
        <w:t xml:space="preserve">.17, tab. </w:t>
      </w:r>
      <w:r w:rsidR="007041BC">
        <w:rPr>
          <w:sz w:val="20"/>
        </w:rPr>
        <w:t>7</w:t>
      </w:r>
      <w:r w:rsidRPr="001E0923">
        <w:rPr>
          <w:sz w:val="20"/>
        </w:rPr>
        <w:t xml:space="preserve">.19, tab. </w:t>
      </w:r>
      <w:r w:rsidR="007041BC">
        <w:rPr>
          <w:sz w:val="20"/>
        </w:rPr>
        <w:t>7</w:t>
      </w:r>
      <w:r w:rsidRPr="001E0923">
        <w:rPr>
          <w:sz w:val="20"/>
        </w:rPr>
        <w:t xml:space="preserve">.20, tab. </w:t>
      </w:r>
      <w:r w:rsidR="007041BC">
        <w:rPr>
          <w:sz w:val="20"/>
        </w:rPr>
        <w:t>7</w:t>
      </w:r>
      <w:r w:rsidRPr="001E0923">
        <w:rPr>
          <w:sz w:val="20"/>
        </w:rPr>
        <w:t xml:space="preserve">.22, tab. </w:t>
      </w:r>
      <w:r w:rsidR="007041BC">
        <w:rPr>
          <w:sz w:val="20"/>
        </w:rPr>
        <w:t>7</w:t>
      </w:r>
      <w:r w:rsidRPr="001E0923">
        <w:rPr>
          <w:sz w:val="20"/>
        </w:rPr>
        <w:t>.26</w:t>
      </w:r>
      <w:r w:rsidRPr="00F5606D">
        <w:rPr>
          <w:sz w:val="20"/>
        </w:rPr>
        <w:t>)</w:t>
      </w:r>
      <w:r w:rsidRPr="00F5606D">
        <w:rPr>
          <w:sz w:val="20"/>
        </w:rPr>
        <w:tab/>
        <w:t>3 vyhotovenia</w:t>
      </w:r>
    </w:p>
    <w:p w14:paraId="0CF5FA59" w14:textId="59463F68" w:rsidR="009637EF" w:rsidRPr="00850590" w:rsidRDefault="00DB69C2" w:rsidP="009637EF">
      <w:pPr>
        <w:pStyle w:val="05-10"/>
        <w:tabs>
          <w:tab w:val="right" w:leader="dot" w:pos="9072"/>
        </w:tabs>
        <w:spacing w:before="240"/>
        <w:jc w:val="left"/>
        <w:rPr>
          <w:b/>
          <w:sz w:val="20"/>
        </w:rPr>
      </w:pPr>
      <w:r>
        <w:rPr>
          <w:b/>
          <w:sz w:val="20"/>
        </w:rPr>
        <w:t>G.</w:t>
      </w:r>
      <w:r w:rsidR="00AC7D91">
        <w:rPr>
          <w:b/>
          <w:sz w:val="20"/>
        </w:rPr>
        <w:t>2.</w:t>
      </w:r>
      <w:r w:rsidR="009637EF" w:rsidRPr="00850590">
        <w:rPr>
          <w:b/>
          <w:sz w:val="20"/>
        </w:rPr>
        <w:t>2. Podklady pre uzatváranie nájomných zmlúv</w:t>
      </w:r>
    </w:p>
    <w:p w14:paraId="5391E972" w14:textId="65010CB3" w:rsidR="009637EF" w:rsidRPr="00F5606D" w:rsidRDefault="009637EF" w:rsidP="0073572D">
      <w:pPr>
        <w:pStyle w:val="05-10"/>
        <w:numPr>
          <w:ilvl w:val="0"/>
          <w:numId w:val="22"/>
        </w:numPr>
        <w:tabs>
          <w:tab w:val="right" w:leader="dot" w:pos="9492"/>
        </w:tabs>
        <w:ind w:left="851" w:hanging="425"/>
        <w:rPr>
          <w:sz w:val="20"/>
        </w:rPr>
      </w:pPr>
      <w:r w:rsidRPr="00F5606D">
        <w:rPr>
          <w:sz w:val="20"/>
        </w:rPr>
        <w:t>prvopis stav KN</w:t>
      </w:r>
      <w:r w:rsidR="007041BC">
        <w:rPr>
          <w:sz w:val="20"/>
        </w:rPr>
        <w:t xml:space="preserve"> - C + KN-E</w:t>
      </w:r>
      <w:r w:rsidRPr="00F5606D">
        <w:rPr>
          <w:sz w:val="20"/>
        </w:rPr>
        <w:tab/>
        <w:t>10 vyhotovení</w:t>
      </w:r>
    </w:p>
    <w:p w14:paraId="13223D81" w14:textId="77777777" w:rsidR="009637EF" w:rsidRPr="00F5606D" w:rsidRDefault="009637EF" w:rsidP="0073572D">
      <w:pPr>
        <w:pStyle w:val="05-10"/>
        <w:numPr>
          <w:ilvl w:val="0"/>
          <w:numId w:val="22"/>
        </w:numPr>
        <w:tabs>
          <w:tab w:val="right" w:leader="dot" w:pos="9072"/>
        </w:tabs>
        <w:ind w:left="851" w:hanging="425"/>
        <w:rPr>
          <w:sz w:val="20"/>
        </w:rPr>
      </w:pPr>
      <w:r w:rsidRPr="00F5606D">
        <w:rPr>
          <w:sz w:val="20"/>
        </w:rPr>
        <w:t>digitálne spracovanie .dgn, .xls, .pdf, doplniť v štruktúre informačného systému ESID</w:t>
      </w:r>
    </w:p>
    <w:p w14:paraId="239E438C" w14:textId="40127EE6" w:rsidR="009637EF" w:rsidRPr="00D00010" w:rsidRDefault="009637EF" w:rsidP="009637EF">
      <w:pPr>
        <w:pStyle w:val="05-10"/>
        <w:tabs>
          <w:tab w:val="right" w:leader="dot" w:pos="9492"/>
        </w:tabs>
        <w:ind w:left="851" w:firstLine="0"/>
        <w:rPr>
          <w:sz w:val="20"/>
        </w:rPr>
      </w:pPr>
      <w:r w:rsidRPr="00F5606D">
        <w:rPr>
          <w:sz w:val="20"/>
        </w:rPr>
        <w:t>(</w:t>
      </w:r>
      <w:r w:rsidRPr="00D00010">
        <w:rPr>
          <w:sz w:val="20"/>
        </w:rPr>
        <w:t xml:space="preserve">tab. </w:t>
      </w:r>
      <w:r w:rsidR="007041BC" w:rsidRPr="00D00010">
        <w:rPr>
          <w:sz w:val="20"/>
        </w:rPr>
        <w:t>7</w:t>
      </w:r>
      <w:r w:rsidRPr="00D00010">
        <w:rPr>
          <w:sz w:val="20"/>
        </w:rPr>
        <w:t xml:space="preserve">.18, tab. </w:t>
      </w:r>
      <w:r w:rsidR="007041BC" w:rsidRPr="00D00010">
        <w:rPr>
          <w:sz w:val="20"/>
        </w:rPr>
        <w:t>7</w:t>
      </w:r>
      <w:r w:rsidRPr="00D00010">
        <w:rPr>
          <w:sz w:val="20"/>
        </w:rPr>
        <w:t xml:space="preserve">.19, tab. </w:t>
      </w:r>
      <w:r w:rsidR="007041BC" w:rsidRPr="00D00010">
        <w:rPr>
          <w:sz w:val="20"/>
        </w:rPr>
        <w:t>7</w:t>
      </w:r>
      <w:r w:rsidRPr="00D00010">
        <w:rPr>
          <w:sz w:val="20"/>
        </w:rPr>
        <w:t>.22,)</w:t>
      </w:r>
      <w:r w:rsidRPr="00D00010">
        <w:rPr>
          <w:sz w:val="20"/>
        </w:rPr>
        <w:tab/>
        <w:t>3 vyhotovenia</w:t>
      </w:r>
    </w:p>
    <w:p w14:paraId="099228DB" w14:textId="77777777" w:rsidR="009637EF" w:rsidRPr="00D00010" w:rsidRDefault="009637EF" w:rsidP="0073572D">
      <w:pPr>
        <w:pStyle w:val="05-10"/>
        <w:numPr>
          <w:ilvl w:val="0"/>
          <w:numId w:val="22"/>
        </w:numPr>
        <w:tabs>
          <w:tab w:val="right" w:leader="dot" w:pos="9492"/>
        </w:tabs>
        <w:ind w:left="851" w:hanging="425"/>
        <w:rPr>
          <w:sz w:val="20"/>
        </w:rPr>
      </w:pPr>
      <w:r w:rsidRPr="00D00010">
        <w:rPr>
          <w:sz w:val="20"/>
        </w:rPr>
        <w:t>identifikácia starého a nového stavu po zápise G.1 do KN (grafika .dgn +.pdf,</w:t>
      </w:r>
    </w:p>
    <w:p w14:paraId="4736089D" w14:textId="77777777" w:rsidR="009637EF" w:rsidRPr="00D00010" w:rsidRDefault="009637EF" w:rsidP="009637EF">
      <w:pPr>
        <w:pStyle w:val="05-10"/>
        <w:tabs>
          <w:tab w:val="right" w:leader="dot" w:pos="9492"/>
        </w:tabs>
        <w:ind w:left="851" w:firstLine="0"/>
        <w:rPr>
          <w:sz w:val="20"/>
        </w:rPr>
      </w:pPr>
      <w:r w:rsidRPr="00D00010">
        <w:rPr>
          <w:sz w:val="20"/>
        </w:rPr>
        <w:t xml:space="preserve"> tabuľka .xls)</w:t>
      </w:r>
      <w:r w:rsidRPr="00D00010">
        <w:rPr>
          <w:sz w:val="20"/>
        </w:rPr>
        <w:tab/>
        <w:t>3 vyhotovenia</w:t>
      </w:r>
    </w:p>
    <w:p w14:paraId="7EF54B91" w14:textId="2799EFC0" w:rsidR="009637EF" w:rsidRPr="00D00010" w:rsidRDefault="00DB69C2" w:rsidP="009637EF">
      <w:pPr>
        <w:pStyle w:val="05-10"/>
        <w:tabs>
          <w:tab w:val="right" w:leader="dot" w:pos="9072"/>
        </w:tabs>
        <w:spacing w:before="240"/>
        <w:ind w:left="644" w:hanging="360"/>
        <w:rPr>
          <w:b/>
          <w:sz w:val="20"/>
        </w:rPr>
      </w:pPr>
      <w:r w:rsidRPr="00D00010">
        <w:rPr>
          <w:b/>
          <w:sz w:val="20"/>
        </w:rPr>
        <w:t>G.</w:t>
      </w:r>
      <w:r w:rsidR="00AC7D91">
        <w:rPr>
          <w:b/>
          <w:sz w:val="20"/>
        </w:rPr>
        <w:t>2.</w:t>
      </w:r>
      <w:r w:rsidR="009637EF" w:rsidRPr="00D00010">
        <w:rPr>
          <w:b/>
          <w:sz w:val="20"/>
        </w:rPr>
        <w:t>3. Geometrické plány na vyznačenie vecného bremena</w:t>
      </w:r>
    </w:p>
    <w:p w14:paraId="23610665" w14:textId="6CABF811" w:rsidR="009637EF" w:rsidRPr="00D00010" w:rsidRDefault="009637EF" w:rsidP="0073572D">
      <w:pPr>
        <w:pStyle w:val="05-10"/>
        <w:numPr>
          <w:ilvl w:val="0"/>
          <w:numId w:val="23"/>
        </w:numPr>
        <w:tabs>
          <w:tab w:val="right" w:leader="dot" w:pos="9492"/>
        </w:tabs>
        <w:ind w:left="851" w:hanging="425"/>
        <w:rPr>
          <w:sz w:val="20"/>
        </w:rPr>
      </w:pPr>
      <w:r w:rsidRPr="00D00010">
        <w:rPr>
          <w:sz w:val="20"/>
        </w:rPr>
        <w:t xml:space="preserve">prvopis stav KN </w:t>
      </w:r>
      <w:r w:rsidR="007041BC" w:rsidRPr="00D00010">
        <w:rPr>
          <w:sz w:val="20"/>
        </w:rPr>
        <w:t xml:space="preserve">- C + KN-E </w:t>
      </w:r>
      <w:r w:rsidRPr="00D00010">
        <w:rPr>
          <w:sz w:val="20"/>
        </w:rPr>
        <w:t>(10 neoverených)</w:t>
      </w:r>
      <w:r w:rsidRPr="00D00010">
        <w:rPr>
          <w:sz w:val="20"/>
        </w:rPr>
        <w:tab/>
        <w:t>10 vyhotovení</w:t>
      </w:r>
    </w:p>
    <w:p w14:paraId="7947AF03" w14:textId="77777777" w:rsidR="009637EF" w:rsidRPr="00D00010" w:rsidRDefault="009637EF" w:rsidP="0073572D">
      <w:pPr>
        <w:pStyle w:val="05-10"/>
        <w:numPr>
          <w:ilvl w:val="0"/>
          <w:numId w:val="23"/>
        </w:numPr>
        <w:tabs>
          <w:tab w:val="right" w:leader="dot" w:pos="9072"/>
        </w:tabs>
        <w:ind w:left="851" w:hanging="425"/>
        <w:rPr>
          <w:sz w:val="20"/>
        </w:rPr>
      </w:pPr>
      <w:r w:rsidRPr="00D00010">
        <w:rPr>
          <w:sz w:val="20"/>
        </w:rPr>
        <w:t>digitálne spracovanie .dgn, .xls, .pdf, doplniť v štruktúre informačného systému ESID</w:t>
      </w:r>
    </w:p>
    <w:p w14:paraId="4E120AA3" w14:textId="13E38D85" w:rsidR="009637EF" w:rsidRPr="00D00010" w:rsidRDefault="009637EF" w:rsidP="009637EF">
      <w:pPr>
        <w:pStyle w:val="05-10"/>
        <w:tabs>
          <w:tab w:val="right" w:leader="dot" w:pos="9492"/>
        </w:tabs>
        <w:ind w:left="851" w:firstLine="0"/>
        <w:rPr>
          <w:sz w:val="20"/>
        </w:rPr>
      </w:pPr>
      <w:r w:rsidRPr="00D00010">
        <w:rPr>
          <w:sz w:val="20"/>
        </w:rPr>
        <w:t xml:space="preserve"> (tab. </w:t>
      </w:r>
      <w:r w:rsidR="007041BC" w:rsidRPr="00D00010">
        <w:rPr>
          <w:sz w:val="20"/>
        </w:rPr>
        <w:t>7</w:t>
      </w:r>
      <w:r w:rsidRPr="00D00010">
        <w:rPr>
          <w:sz w:val="20"/>
        </w:rPr>
        <w:t xml:space="preserve">.18, tab. </w:t>
      </w:r>
      <w:r w:rsidR="007041BC" w:rsidRPr="00D00010">
        <w:rPr>
          <w:sz w:val="20"/>
        </w:rPr>
        <w:t>7</w:t>
      </w:r>
      <w:r w:rsidRPr="00D00010">
        <w:rPr>
          <w:sz w:val="20"/>
        </w:rPr>
        <w:t xml:space="preserve">.19, tab. </w:t>
      </w:r>
      <w:r w:rsidR="007041BC" w:rsidRPr="00D00010">
        <w:rPr>
          <w:sz w:val="20"/>
        </w:rPr>
        <w:t>7</w:t>
      </w:r>
      <w:r w:rsidRPr="00D00010">
        <w:rPr>
          <w:sz w:val="20"/>
        </w:rPr>
        <w:t>.22)</w:t>
      </w:r>
      <w:r w:rsidRPr="00D00010">
        <w:rPr>
          <w:sz w:val="20"/>
        </w:rPr>
        <w:tab/>
        <w:t>3 vyhotovenia</w:t>
      </w:r>
    </w:p>
    <w:p w14:paraId="252EF57E" w14:textId="77777777" w:rsidR="009637EF" w:rsidRPr="00D00010" w:rsidRDefault="009637EF" w:rsidP="0073572D">
      <w:pPr>
        <w:pStyle w:val="05-10"/>
        <w:numPr>
          <w:ilvl w:val="0"/>
          <w:numId w:val="23"/>
        </w:numPr>
        <w:tabs>
          <w:tab w:val="right" w:leader="dot" w:pos="9072"/>
        </w:tabs>
        <w:ind w:left="851" w:hanging="425"/>
        <w:rPr>
          <w:sz w:val="20"/>
        </w:rPr>
      </w:pPr>
      <w:r w:rsidRPr="00D00010">
        <w:rPr>
          <w:sz w:val="20"/>
        </w:rPr>
        <w:t>identifikácia starého a nového stavu po zápise G.1 do KN (grafika .dgn +.pdf,</w:t>
      </w:r>
    </w:p>
    <w:p w14:paraId="158CBA4B" w14:textId="77777777" w:rsidR="009637EF" w:rsidRPr="00D00010" w:rsidRDefault="009637EF" w:rsidP="009637EF">
      <w:pPr>
        <w:pStyle w:val="05-10"/>
        <w:tabs>
          <w:tab w:val="right" w:leader="dot" w:pos="9492"/>
        </w:tabs>
        <w:ind w:left="851" w:firstLine="0"/>
        <w:rPr>
          <w:sz w:val="20"/>
        </w:rPr>
      </w:pPr>
      <w:r w:rsidRPr="00D00010">
        <w:rPr>
          <w:sz w:val="20"/>
        </w:rPr>
        <w:t>tabuľka .xls)</w:t>
      </w:r>
      <w:r w:rsidRPr="00D00010">
        <w:rPr>
          <w:sz w:val="20"/>
        </w:rPr>
        <w:tab/>
        <w:t>3 vyhotovenia</w:t>
      </w:r>
    </w:p>
    <w:p w14:paraId="52D388B7" w14:textId="2E6A2B41" w:rsidR="009637EF" w:rsidRPr="00D00010" w:rsidRDefault="00DB69C2" w:rsidP="009637EF">
      <w:pPr>
        <w:pStyle w:val="05-10"/>
        <w:tabs>
          <w:tab w:val="right" w:leader="dot" w:pos="9072"/>
        </w:tabs>
        <w:spacing w:before="240"/>
        <w:rPr>
          <w:b/>
          <w:sz w:val="20"/>
        </w:rPr>
      </w:pPr>
      <w:r w:rsidRPr="00D00010">
        <w:rPr>
          <w:b/>
          <w:sz w:val="20"/>
        </w:rPr>
        <w:lastRenderedPageBreak/>
        <w:t>G.</w:t>
      </w:r>
      <w:r w:rsidR="00AC7D91">
        <w:rPr>
          <w:b/>
          <w:sz w:val="20"/>
        </w:rPr>
        <w:t>2.</w:t>
      </w:r>
      <w:r w:rsidR="009637EF" w:rsidRPr="00D00010">
        <w:rPr>
          <w:b/>
          <w:sz w:val="20"/>
        </w:rPr>
        <w:t>4. Výkupové elaboráty</w:t>
      </w:r>
    </w:p>
    <w:p w14:paraId="1830BA89" w14:textId="66D6F03F" w:rsidR="009637EF" w:rsidRPr="00D00010" w:rsidRDefault="009637EF" w:rsidP="0073572D">
      <w:pPr>
        <w:pStyle w:val="05-10"/>
        <w:numPr>
          <w:ilvl w:val="0"/>
          <w:numId w:val="24"/>
        </w:numPr>
        <w:tabs>
          <w:tab w:val="right" w:leader="dot" w:pos="9492"/>
        </w:tabs>
        <w:rPr>
          <w:sz w:val="20"/>
        </w:rPr>
      </w:pPr>
      <w:r w:rsidRPr="00D00010">
        <w:rPr>
          <w:sz w:val="20"/>
        </w:rPr>
        <w:t xml:space="preserve">zoznam dotknutých parciel (tab. </w:t>
      </w:r>
      <w:r w:rsidR="007041BC" w:rsidRPr="00D00010">
        <w:rPr>
          <w:sz w:val="20"/>
        </w:rPr>
        <w:t>7</w:t>
      </w:r>
      <w:r w:rsidRPr="00D00010">
        <w:rPr>
          <w:sz w:val="20"/>
        </w:rPr>
        <w:t>.2)</w:t>
      </w:r>
      <w:r w:rsidRPr="00D00010">
        <w:rPr>
          <w:sz w:val="20"/>
        </w:rPr>
        <w:tab/>
        <w:t>3 vyhotovenia</w:t>
      </w:r>
    </w:p>
    <w:p w14:paraId="2070DC62" w14:textId="00B9990A" w:rsidR="009637EF" w:rsidRPr="00D00010" w:rsidRDefault="009637EF" w:rsidP="0073572D">
      <w:pPr>
        <w:pStyle w:val="05-10"/>
        <w:numPr>
          <w:ilvl w:val="0"/>
          <w:numId w:val="24"/>
        </w:numPr>
        <w:tabs>
          <w:tab w:val="right" w:leader="dot" w:pos="9492"/>
        </w:tabs>
        <w:rPr>
          <w:sz w:val="20"/>
        </w:rPr>
      </w:pPr>
      <w:r w:rsidRPr="00D00010">
        <w:rPr>
          <w:sz w:val="20"/>
        </w:rPr>
        <w:t xml:space="preserve">prehľad záberov podľa vlastníkov (tab. </w:t>
      </w:r>
      <w:r w:rsidR="007041BC" w:rsidRPr="00D00010">
        <w:rPr>
          <w:sz w:val="20"/>
        </w:rPr>
        <w:t>7</w:t>
      </w:r>
      <w:r w:rsidRPr="00D00010">
        <w:rPr>
          <w:sz w:val="20"/>
        </w:rPr>
        <w:t xml:space="preserve">.21, </w:t>
      </w:r>
      <w:r w:rsidR="007041BC" w:rsidRPr="00D00010">
        <w:rPr>
          <w:sz w:val="20"/>
        </w:rPr>
        <w:t>7</w:t>
      </w:r>
      <w:r w:rsidRPr="00D00010">
        <w:rPr>
          <w:sz w:val="20"/>
        </w:rPr>
        <w:t xml:space="preserve">.23., </w:t>
      </w:r>
      <w:r w:rsidR="007041BC" w:rsidRPr="00D00010">
        <w:rPr>
          <w:sz w:val="20"/>
        </w:rPr>
        <w:t>7</w:t>
      </w:r>
      <w:r w:rsidRPr="00D00010">
        <w:rPr>
          <w:sz w:val="20"/>
        </w:rPr>
        <w:t xml:space="preserve">.24, </w:t>
      </w:r>
      <w:r w:rsidR="007041BC" w:rsidRPr="00D00010">
        <w:rPr>
          <w:sz w:val="20"/>
        </w:rPr>
        <w:t>7</w:t>
      </w:r>
      <w:r w:rsidRPr="00D00010">
        <w:rPr>
          <w:sz w:val="20"/>
        </w:rPr>
        <w:t>.25)</w:t>
      </w:r>
      <w:r w:rsidRPr="00D00010">
        <w:rPr>
          <w:sz w:val="20"/>
        </w:rPr>
        <w:tab/>
        <w:t>3 vyhotovenia</w:t>
      </w:r>
    </w:p>
    <w:p w14:paraId="24C36170" w14:textId="041AA081" w:rsidR="009637EF" w:rsidRPr="00D00010" w:rsidRDefault="009637EF" w:rsidP="0073572D">
      <w:pPr>
        <w:pStyle w:val="05-10"/>
        <w:numPr>
          <w:ilvl w:val="0"/>
          <w:numId w:val="24"/>
        </w:numPr>
        <w:tabs>
          <w:tab w:val="right" w:leader="dot" w:pos="9492"/>
        </w:tabs>
        <w:rPr>
          <w:sz w:val="20"/>
        </w:rPr>
      </w:pPr>
      <w:r w:rsidRPr="00D00010">
        <w:rPr>
          <w:sz w:val="20"/>
        </w:rPr>
        <w:t xml:space="preserve">register vlastníkov (tab. </w:t>
      </w:r>
      <w:r w:rsidR="007041BC" w:rsidRPr="00D00010">
        <w:rPr>
          <w:sz w:val="20"/>
        </w:rPr>
        <w:t>7</w:t>
      </w:r>
      <w:r w:rsidRPr="00D00010">
        <w:rPr>
          <w:sz w:val="20"/>
        </w:rPr>
        <w:t>.3)</w:t>
      </w:r>
      <w:r w:rsidRPr="00D00010">
        <w:rPr>
          <w:sz w:val="20"/>
        </w:rPr>
        <w:tab/>
        <w:t>3 vyhotovenia</w:t>
      </w:r>
    </w:p>
    <w:p w14:paraId="767DC440" w14:textId="5741464C" w:rsidR="009637EF" w:rsidRPr="00D00010" w:rsidRDefault="009637EF" w:rsidP="0073572D">
      <w:pPr>
        <w:pStyle w:val="05-10"/>
        <w:numPr>
          <w:ilvl w:val="0"/>
          <w:numId w:val="24"/>
        </w:numPr>
        <w:tabs>
          <w:tab w:val="right" w:leader="dot" w:pos="9492"/>
        </w:tabs>
        <w:rPr>
          <w:sz w:val="20"/>
        </w:rPr>
      </w:pPr>
      <w:r w:rsidRPr="00D00010">
        <w:rPr>
          <w:sz w:val="20"/>
        </w:rPr>
        <w:t>digit. spracovanie .xls v štruktúre informačného systému ESID v zmysle tab.</w:t>
      </w:r>
      <w:r w:rsidR="00D00010" w:rsidRPr="00D00010">
        <w:rPr>
          <w:sz w:val="20"/>
        </w:rPr>
        <w:t>7</w:t>
      </w:r>
      <w:r w:rsidRPr="00D00010">
        <w:rPr>
          <w:sz w:val="20"/>
        </w:rPr>
        <w:t>.2</w:t>
      </w:r>
      <w:r w:rsidR="00D00010" w:rsidRPr="00D00010">
        <w:rPr>
          <w:sz w:val="20"/>
        </w:rPr>
        <w:t>2</w:t>
      </w:r>
      <w:r w:rsidRPr="00D00010">
        <w:rPr>
          <w:sz w:val="20"/>
        </w:rPr>
        <w:tab/>
        <w:t>3 vyhotovenia</w:t>
      </w:r>
    </w:p>
    <w:p w14:paraId="51DEBECA" w14:textId="2EC6A198" w:rsidR="009637EF" w:rsidRPr="00850590" w:rsidRDefault="00DB69C2" w:rsidP="009637EF">
      <w:pPr>
        <w:pStyle w:val="05-10"/>
        <w:tabs>
          <w:tab w:val="right" w:leader="dot" w:pos="9072"/>
        </w:tabs>
        <w:spacing w:before="240"/>
        <w:ind w:left="284" w:firstLine="0"/>
        <w:rPr>
          <w:b/>
          <w:sz w:val="20"/>
        </w:rPr>
      </w:pPr>
      <w:r w:rsidRPr="00D00010">
        <w:rPr>
          <w:b/>
          <w:sz w:val="20"/>
        </w:rPr>
        <w:t>G.</w:t>
      </w:r>
      <w:r w:rsidR="00AC7D91">
        <w:rPr>
          <w:b/>
          <w:sz w:val="20"/>
        </w:rPr>
        <w:t>2.</w:t>
      </w:r>
      <w:r w:rsidR="009637EF" w:rsidRPr="00D00010">
        <w:rPr>
          <w:b/>
          <w:sz w:val="20"/>
        </w:rPr>
        <w:t>5. Situácia dotknutých pozemkov (podklady</w:t>
      </w:r>
      <w:r w:rsidR="009637EF" w:rsidRPr="00850590">
        <w:rPr>
          <w:b/>
          <w:sz w:val="20"/>
        </w:rPr>
        <w:t xml:space="preserve"> pre GP)</w:t>
      </w:r>
    </w:p>
    <w:p w14:paraId="694A28D1" w14:textId="77777777" w:rsidR="009637EF" w:rsidRPr="00F5606D" w:rsidRDefault="009637EF" w:rsidP="0073572D">
      <w:pPr>
        <w:pStyle w:val="05-10"/>
        <w:numPr>
          <w:ilvl w:val="0"/>
          <w:numId w:val="25"/>
        </w:numPr>
        <w:tabs>
          <w:tab w:val="right" w:leader="dot" w:pos="9072"/>
        </w:tabs>
        <w:rPr>
          <w:sz w:val="20"/>
        </w:rPr>
      </w:pPr>
      <w:r w:rsidRPr="00F5606D">
        <w:rPr>
          <w:sz w:val="20"/>
        </w:rPr>
        <w:t>situácia dotknutých pozemkov - farebná sútlač KN + majetková hranica + hranica</w:t>
      </w:r>
    </w:p>
    <w:p w14:paraId="5D0CC72B" w14:textId="77777777" w:rsidR="009637EF" w:rsidRPr="00F5606D" w:rsidRDefault="009637EF" w:rsidP="009637EF">
      <w:pPr>
        <w:pStyle w:val="05-10"/>
        <w:tabs>
          <w:tab w:val="right" w:leader="dot" w:pos="9492"/>
        </w:tabs>
        <w:ind w:left="1004" w:firstLine="0"/>
        <w:rPr>
          <w:sz w:val="20"/>
        </w:rPr>
      </w:pPr>
      <w:r w:rsidRPr="00F5606D">
        <w:rPr>
          <w:sz w:val="20"/>
        </w:rPr>
        <w:t xml:space="preserve">dočasných a ročných záberov a vecných bremien s číslovaním lomových bodov </w:t>
      </w:r>
      <w:r w:rsidRPr="00F5606D">
        <w:rPr>
          <w:sz w:val="20"/>
        </w:rPr>
        <w:tab/>
        <w:t xml:space="preserve"> 6 vyhotovení</w:t>
      </w:r>
    </w:p>
    <w:p w14:paraId="4E41B661"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majetkovej hranice </w:t>
      </w:r>
      <w:r w:rsidRPr="00F5606D">
        <w:rPr>
          <w:sz w:val="20"/>
        </w:rPr>
        <w:tab/>
        <w:t xml:space="preserve"> 3 vyhotovenia</w:t>
      </w:r>
    </w:p>
    <w:p w14:paraId="49FE8772"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dočasných záberov </w:t>
      </w:r>
      <w:r w:rsidRPr="00F5606D">
        <w:rPr>
          <w:sz w:val="20"/>
        </w:rPr>
        <w:tab/>
        <w:t xml:space="preserve"> 3 vyhotovenia</w:t>
      </w:r>
    </w:p>
    <w:p w14:paraId="449F02F2"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záberov do 1 roka </w:t>
      </w:r>
      <w:r w:rsidRPr="00F5606D">
        <w:rPr>
          <w:sz w:val="20"/>
        </w:rPr>
        <w:tab/>
        <w:t xml:space="preserve"> 3 vyhotovenia</w:t>
      </w:r>
    </w:p>
    <w:p w14:paraId="2340D249"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osí inžinierskych sietí </w:t>
      </w:r>
      <w:r w:rsidRPr="00F5606D">
        <w:rPr>
          <w:sz w:val="20"/>
        </w:rPr>
        <w:tab/>
        <w:t xml:space="preserve"> 3 vyhotovenia</w:t>
      </w:r>
    </w:p>
    <w:p w14:paraId="08D0023B"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zoznam súradníc lomových bodov ochranných pásiem – vecné bremená </w:t>
      </w:r>
      <w:r w:rsidRPr="00F5606D">
        <w:rPr>
          <w:sz w:val="20"/>
        </w:rPr>
        <w:tab/>
        <w:t xml:space="preserve"> 3 vyhotovenia</w:t>
      </w:r>
    </w:p>
    <w:p w14:paraId="2EF23E64" w14:textId="77777777" w:rsidR="009637EF" w:rsidRPr="00F5606D" w:rsidRDefault="009637EF" w:rsidP="0073572D">
      <w:pPr>
        <w:pStyle w:val="05-10"/>
        <w:numPr>
          <w:ilvl w:val="0"/>
          <w:numId w:val="25"/>
        </w:numPr>
        <w:tabs>
          <w:tab w:val="right" w:leader="dot" w:pos="9492"/>
        </w:tabs>
        <w:rPr>
          <w:sz w:val="20"/>
        </w:rPr>
      </w:pPr>
      <w:r w:rsidRPr="00F5606D">
        <w:rPr>
          <w:sz w:val="20"/>
        </w:rPr>
        <w:t xml:space="preserve">digitálne spracovanie .dgn + .pdf, .xls </w:t>
      </w:r>
      <w:r w:rsidRPr="00F5606D">
        <w:rPr>
          <w:sz w:val="20"/>
        </w:rPr>
        <w:tab/>
        <w:t xml:space="preserve"> 3 vyhotovenia</w:t>
      </w:r>
    </w:p>
    <w:p w14:paraId="1E505B92" w14:textId="7C57AA47" w:rsidR="009637EF" w:rsidRPr="00F5606D" w:rsidRDefault="00DB69C2" w:rsidP="009637EF">
      <w:pPr>
        <w:pStyle w:val="05-10"/>
        <w:tabs>
          <w:tab w:val="right" w:leader="dot" w:pos="9492"/>
        </w:tabs>
        <w:spacing w:before="240"/>
        <w:rPr>
          <w:sz w:val="20"/>
        </w:rPr>
      </w:pPr>
      <w:r>
        <w:rPr>
          <w:b/>
          <w:sz w:val="20"/>
        </w:rPr>
        <w:t>G.</w:t>
      </w:r>
      <w:r w:rsidR="00AC7D91">
        <w:rPr>
          <w:b/>
          <w:sz w:val="20"/>
        </w:rPr>
        <w:t>2.</w:t>
      </w:r>
      <w:r w:rsidR="009637EF" w:rsidRPr="00850590">
        <w:rPr>
          <w:b/>
          <w:sz w:val="20"/>
        </w:rPr>
        <w:t>6. Zoznam dotknutých parciel podľa objektov (tab. 6.27)</w:t>
      </w:r>
      <w:r w:rsidR="009637EF" w:rsidRPr="00F5606D">
        <w:rPr>
          <w:sz w:val="20"/>
        </w:rPr>
        <w:tab/>
        <w:t>6 vyhotovení</w:t>
      </w:r>
    </w:p>
    <w:p w14:paraId="0BD5B055" w14:textId="77777777" w:rsidR="009637EF" w:rsidRPr="00F5606D" w:rsidRDefault="009637EF" w:rsidP="009637EF">
      <w:pPr>
        <w:pStyle w:val="00-05"/>
        <w:tabs>
          <w:tab w:val="right" w:leader="dot" w:pos="9639"/>
        </w:tabs>
        <w:ind w:firstLine="0"/>
        <w:rPr>
          <w:sz w:val="18"/>
        </w:rPr>
      </w:pPr>
    </w:p>
    <w:p w14:paraId="1FDA5A83" w14:textId="77777777" w:rsidR="009637EF" w:rsidRPr="008F4BAF" w:rsidRDefault="009637EF" w:rsidP="0073572D">
      <w:pPr>
        <w:pStyle w:val="00-05"/>
        <w:numPr>
          <w:ilvl w:val="0"/>
          <w:numId w:val="16"/>
        </w:numPr>
        <w:tabs>
          <w:tab w:val="right" w:leader="dot" w:pos="9639"/>
        </w:tabs>
        <w:ind w:left="284" w:hanging="284"/>
        <w:rPr>
          <w:b/>
          <w:sz w:val="20"/>
        </w:rPr>
      </w:pPr>
      <w:r w:rsidRPr="008F4BAF">
        <w:rPr>
          <w:b/>
          <w:sz w:val="20"/>
        </w:rPr>
        <w:t>Výtlačky naviac:</w:t>
      </w:r>
    </w:p>
    <w:p w14:paraId="16CF1ED2"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prehľadná situácia </w:t>
      </w:r>
      <w:r>
        <w:rPr>
          <w:sz w:val="20"/>
        </w:rPr>
        <w:tab/>
        <w:t xml:space="preserve"> 2</w:t>
      </w:r>
      <w:r w:rsidRPr="008F4BAF">
        <w:rPr>
          <w:sz w:val="20"/>
        </w:rPr>
        <w:t>0</w:t>
      </w:r>
      <w:r>
        <w:rPr>
          <w:sz w:val="20"/>
        </w:rPr>
        <w:t xml:space="preserve"> vyhotovení</w:t>
      </w:r>
    </w:p>
    <w:p w14:paraId="22DE1FDA"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situácia stavby </w:t>
      </w:r>
      <w:r>
        <w:rPr>
          <w:sz w:val="20"/>
        </w:rPr>
        <w:tab/>
        <w:t xml:space="preserve"> 2</w:t>
      </w:r>
      <w:r w:rsidRPr="008F4BAF">
        <w:rPr>
          <w:sz w:val="20"/>
        </w:rPr>
        <w:t>0</w:t>
      </w:r>
      <w:r>
        <w:rPr>
          <w:sz w:val="20"/>
        </w:rPr>
        <w:t xml:space="preserve"> vyhotovení</w:t>
      </w:r>
    </w:p>
    <w:p w14:paraId="3E78C590"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ortofotomapa </w:t>
      </w:r>
      <w:r>
        <w:rPr>
          <w:sz w:val="20"/>
        </w:rPr>
        <w:tab/>
        <w:t xml:space="preserve"> 2</w:t>
      </w:r>
      <w:r w:rsidRPr="008F4BAF">
        <w:rPr>
          <w:sz w:val="20"/>
        </w:rPr>
        <w:t>0</w:t>
      </w:r>
      <w:r>
        <w:rPr>
          <w:sz w:val="20"/>
        </w:rPr>
        <w:t xml:space="preserve"> vyhotovení</w:t>
      </w:r>
    </w:p>
    <w:p w14:paraId="3A3FF736" w14:textId="77777777" w:rsidR="009637EF" w:rsidRPr="008F4BAF" w:rsidRDefault="009637EF" w:rsidP="0073572D">
      <w:pPr>
        <w:pStyle w:val="05-10"/>
        <w:numPr>
          <w:ilvl w:val="1"/>
          <w:numId w:val="17"/>
        </w:numPr>
        <w:tabs>
          <w:tab w:val="right" w:leader="dot" w:pos="9639"/>
        </w:tabs>
        <w:ind w:left="568" w:hanging="284"/>
        <w:rPr>
          <w:sz w:val="20"/>
        </w:rPr>
      </w:pPr>
      <w:r>
        <w:rPr>
          <w:sz w:val="20"/>
        </w:rPr>
        <w:t xml:space="preserve">koordinačné výkresy </w:t>
      </w:r>
      <w:r>
        <w:rPr>
          <w:sz w:val="20"/>
        </w:rPr>
        <w:tab/>
        <w:t xml:space="preserve"> 2</w:t>
      </w:r>
      <w:r w:rsidRPr="008F4BAF">
        <w:rPr>
          <w:sz w:val="20"/>
        </w:rPr>
        <w:t>0</w:t>
      </w:r>
      <w:r>
        <w:rPr>
          <w:sz w:val="20"/>
        </w:rPr>
        <w:t xml:space="preserve"> vyhotovení</w:t>
      </w:r>
    </w:p>
    <w:p w14:paraId="42FB9A8C" w14:textId="77777777" w:rsidR="009637EF" w:rsidRPr="008F4BAF" w:rsidRDefault="009637EF" w:rsidP="0073572D">
      <w:pPr>
        <w:pStyle w:val="00-05"/>
        <w:numPr>
          <w:ilvl w:val="0"/>
          <w:numId w:val="16"/>
        </w:numPr>
        <w:tabs>
          <w:tab w:val="right" w:leader="dot" w:pos="9639"/>
        </w:tabs>
        <w:ind w:left="284" w:hanging="284"/>
        <w:rPr>
          <w:sz w:val="20"/>
        </w:rPr>
      </w:pPr>
      <w:r w:rsidRPr="008F4BAF">
        <w:rPr>
          <w:b/>
          <w:sz w:val="20"/>
        </w:rPr>
        <w:t>Digitálna dokumentácia:</w:t>
      </w:r>
    </w:p>
    <w:p w14:paraId="4964D516" w14:textId="179F6245" w:rsidR="009637EF" w:rsidRDefault="009637EF" w:rsidP="0073572D">
      <w:pPr>
        <w:pStyle w:val="05-10"/>
        <w:numPr>
          <w:ilvl w:val="1"/>
          <w:numId w:val="17"/>
        </w:numPr>
        <w:tabs>
          <w:tab w:val="right" w:leader="dot" w:pos="9639"/>
        </w:tabs>
        <w:ind w:left="568" w:hanging="284"/>
        <w:rPr>
          <w:sz w:val="20"/>
        </w:rPr>
      </w:pPr>
      <w:r>
        <w:rPr>
          <w:sz w:val="20"/>
        </w:rPr>
        <w:t xml:space="preserve">kompletná </w:t>
      </w:r>
      <w:r w:rsidR="00AE4024">
        <w:rPr>
          <w:sz w:val="20"/>
        </w:rPr>
        <w:t xml:space="preserve">PS </w:t>
      </w:r>
      <w:r w:rsidRPr="008F4BAF">
        <w:rPr>
          <w:sz w:val="20"/>
        </w:rPr>
        <w:t xml:space="preserve">na USB zariadení (.pdf) </w:t>
      </w:r>
      <w:r w:rsidRPr="008F4BAF">
        <w:rPr>
          <w:sz w:val="20"/>
        </w:rPr>
        <w:tab/>
        <w:t xml:space="preserve"> </w:t>
      </w:r>
      <w:r w:rsidR="000B060C">
        <w:rPr>
          <w:sz w:val="20"/>
        </w:rPr>
        <w:t>6</w:t>
      </w:r>
      <w:r>
        <w:rPr>
          <w:sz w:val="20"/>
        </w:rPr>
        <w:t xml:space="preserve"> vyhotovenia</w:t>
      </w:r>
    </w:p>
    <w:p w14:paraId="3C4F79DF" w14:textId="2D7B571B" w:rsidR="009637EF" w:rsidRDefault="009637EF" w:rsidP="0073572D">
      <w:pPr>
        <w:pStyle w:val="05-10"/>
        <w:numPr>
          <w:ilvl w:val="1"/>
          <w:numId w:val="17"/>
        </w:numPr>
        <w:tabs>
          <w:tab w:val="right" w:leader="dot" w:pos="9639"/>
        </w:tabs>
        <w:ind w:left="568" w:hanging="284"/>
        <w:rPr>
          <w:sz w:val="20"/>
        </w:rPr>
      </w:pPr>
      <w:r>
        <w:rPr>
          <w:sz w:val="20"/>
        </w:rPr>
        <w:t xml:space="preserve">kompletná </w:t>
      </w:r>
      <w:r w:rsidR="00AE4024">
        <w:rPr>
          <w:sz w:val="20"/>
        </w:rPr>
        <w:t>PS</w:t>
      </w:r>
      <w:r w:rsidR="00AE4024" w:rsidRPr="008F4BAF">
        <w:rPr>
          <w:sz w:val="20"/>
        </w:rPr>
        <w:t xml:space="preserve"> </w:t>
      </w:r>
      <w:r w:rsidRPr="008F4BAF">
        <w:rPr>
          <w:sz w:val="20"/>
        </w:rPr>
        <w:t>na USB zariadení (.docx, .xlsx, .dgn)</w:t>
      </w:r>
      <w:r w:rsidRPr="000C4AE8">
        <w:rPr>
          <w:sz w:val="20"/>
        </w:rPr>
        <w:t xml:space="preserve"> </w:t>
      </w:r>
      <w:r>
        <w:rPr>
          <w:sz w:val="20"/>
        </w:rPr>
        <w:tab/>
        <w:t xml:space="preserve"> </w:t>
      </w:r>
      <w:r w:rsidR="000B060C">
        <w:rPr>
          <w:sz w:val="20"/>
        </w:rPr>
        <w:t>6</w:t>
      </w:r>
      <w:r>
        <w:rPr>
          <w:sz w:val="20"/>
        </w:rPr>
        <w:t xml:space="preserve"> vyhotovenie</w:t>
      </w:r>
    </w:p>
    <w:p w14:paraId="080E12AF" w14:textId="71EAEE3A" w:rsidR="009637EF" w:rsidRPr="008F4BAF" w:rsidRDefault="009637EF" w:rsidP="0073572D">
      <w:pPr>
        <w:pStyle w:val="05-10"/>
        <w:numPr>
          <w:ilvl w:val="1"/>
          <w:numId w:val="17"/>
        </w:numPr>
        <w:tabs>
          <w:tab w:val="right" w:leader="dot" w:pos="9639"/>
        </w:tabs>
        <w:ind w:left="568" w:hanging="284"/>
        <w:rPr>
          <w:sz w:val="20"/>
        </w:rPr>
      </w:pPr>
      <w:r w:rsidRPr="008F4BAF">
        <w:rPr>
          <w:sz w:val="20"/>
        </w:rPr>
        <w:t xml:space="preserve">ortofotomapa na USB zariadení </w:t>
      </w:r>
      <w:r w:rsidRPr="008F4BAF">
        <w:rPr>
          <w:sz w:val="20"/>
        </w:rPr>
        <w:tab/>
        <w:t xml:space="preserve"> </w:t>
      </w:r>
      <w:r w:rsidR="000B060C">
        <w:rPr>
          <w:sz w:val="20"/>
        </w:rPr>
        <w:t>2</w:t>
      </w:r>
      <w:r>
        <w:rPr>
          <w:sz w:val="20"/>
        </w:rPr>
        <w:t xml:space="preserve"> vyhotovenie</w:t>
      </w:r>
    </w:p>
    <w:p w14:paraId="1EEF8AC2" w14:textId="6E7AAF00" w:rsidR="009637EF" w:rsidRPr="008F4BAF" w:rsidRDefault="009637EF" w:rsidP="0073572D">
      <w:pPr>
        <w:pStyle w:val="05-10"/>
        <w:numPr>
          <w:ilvl w:val="1"/>
          <w:numId w:val="17"/>
        </w:numPr>
        <w:tabs>
          <w:tab w:val="right" w:leader="dot" w:pos="9639"/>
        </w:tabs>
        <w:ind w:left="568" w:hanging="284"/>
        <w:rPr>
          <w:sz w:val="20"/>
        </w:rPr>
      </w:pPr>
      <w:r w:rsidRPr="008F4BAF">
        <w:rPr>
          <w:sz w:val="20"/>
        </w:rPr>
        <w:t>záverečná správa z oIGP na USB zariadení (.pdf)</w:t>
      </w:r>
      <w:r>
        <w:rPr>
          <w:sz w:val="20"/>
        </w:rPr>
        <w:t xml:space="preserve"> + </w:t>
      </w:r>
      <w:r w:rsidRPr="00F6158C">
        <w:rPr>
          <w:sz w:val="20"/>
          <w:szCs w:val="20"/>
        </w:rPr>
        <w:t>( docx, .xlsx, .dgn, .dxf)</w:t>
      </w:r>
      <w:r w:rsidRPr="008F4BAF">
        <w:rPr>
          <w:sz w:val="20"/>
        </w:rPr>
        <w:tab/>
        <w:t xml:space="preserve"> </w:t>
      </w:r>
      <w:r w:rsidR="000B060C">
        <w:rPr>
          <w:sz w:val="20"/>
        </w:rPr>
        <w:t>2</w:t>
      </w:r>
      <w:r>
        <w:rPr>
          <w:sz w:val="20"/>
        </w:rPr>
        <w:t xml:space="preserve"> vyhotovenie</w:t>
      </w:r>
    </w:p>
    <w:p w14:paraId="48C76853" w14:textId="541C7EC3" w:rsidR="009637EF" w:rsidRDefault="009637EF" w:rsidP="00F1674E">
      <w:pPr>
        <w:pStyle w:val="05-10"/>
        <w:numPr>
          <w:ilvl w:val="1"/>
          <w:numId w:val="17"/>
        </w:numPr>
        <w:tabs>
          <w:tab w:val="right" w:leader="dot" w:pos="9639"/>
        </w:tabs>
        <w:ind w:left="568" w:hanging="284"/>
        <w:rPr>
          <w:sz w:val="20"/>
        </w:rPr>
      </w:pPr>
      <w:r w:rsidRPr="00F6158C">
        <w:rPr>
          <w:sz w:val="20"/>
        </w:rPr>
        <w:t>vizualizácia 3D, animácia</w:t>
      </w:r>
      <w:r w:rsidRPr="00F6158C">
        <w:rPr>
          <w:sz w:val="20"/>
        </w:rPr>
        <w:tab/>
      </w:r>
      <w:r w:rsidR="000B060C">
        <w:rPr>
          <w:sz w:val="20"/>
        </w:rPr>
        <w:t>....</w:t>
      </w:r>
      <w:r>
        <w:rPr>
          <w:sz w:val="20"/>
        </w:rPr>
        <w:t xml:space="preserve">......  </w:t>
      </w:r>
      <w:r w:rsidR="000B060C">
        <w:rPr>
          <w:sz w:val="20"/>
        </w:rPr>
        <w:t>2</w:t>
      </w:r>
      <w:r w:rsidRPr="00F6158C">
        <w:rPr>
          <w:sz w:val="20"/>
        </w:rPr>
        <w:t xml:space="preserve"> vyhotovenie</w:t>
      </w:r>
    </w:p>
    <w:p w14:paraId="6437CFFC" w14:textId="2CD9A943" w:rsidR="002B31C0" w:rsidRPr="00F1674E" w:rsidRDefault="002B31C0" w:rsidP="00F1674E">
      <w:pPr>
        <w:pStyle w:val="05-10"/>
        <w:numPr>
          <w:ilvl w:val="1"/>
          <w:numId w:val="17"/>
        </w:numPr>
        <w:tabs>
          <w:tab w:val="right" w:leader="dot" w:pos="9639"/>
        </w:tabs>
        <w:ind w:left="568" w:hanging="284"/>
        <w:rPr>
          <w:sz w:val="20"/>
        </w:rPr>
      </w:pPr>
      <w:r>
        <w:rPr>
          <w:sz w:val="20"/>
        </w:rPr>
        <w:t>dopravný model</w:t>
      </w:r>
      <w:r w:rsidRPr="002B31C0">
        <w:rPr>
          <w:sz w:val="20"/>
        </w:rPr>
        <w:t xml:space="preserve"> </w:t>
      </w:r>
      <w:r w:rsidRPr="008F4BAF">
        <w:rPr>
          <w:sz w:val="20"/>
        </w:rPr>
        <w:t>na USB zariadení</w:t>
      </w:r>
      <w:r>
        <w:rPr>
          <w:sz w:val="20"/>
        </w:rPr>
        <w:t xml:space="preserve"> v editovateľnej forme .................................................  1 vyhotovenie</w:t>
      </w:r>
    </w:p>
    <w:p w14:paraId="52A43DE0" w14:textId="3B34432F" w:rsidR="009A750C" w:rsidRDefault="007C0119" w:rsidP="00D00010">
      <w:pPr>
        <w:pStyle w:val="Nadpis3"/>
      </w:pPr>
      <w:r w:rsidRPr="00DE029D">
        <w:t>4.</w:t>
      </w:r>
      <w:r w:rsidR="008052C6">
        <w:t>10</w:t>
      </w:r>
      <w:r w:rsidR="0022673B" w:rsidRPr="00DE029D">
        <w:tab/>
      </w:r>
      <w:r w:rsidRPr="00DE029D">
        <w:t>Ostatné požiadavky</w:t>
      </w:r>
    </w:p>
    <w:p w14:paraId="294E9B58" w14:textId="26EA558A" w:rsidR="009637EF" w:rsidRPr="000B060C" w:rsidRDefault="009637EF" w:rsidP="009637EF">
      <w:pPr>
        <w:tabs>
          <w:tab w:val="center" w:pos="1647"/>
        </w:tabs>
        <w:spacing w:after="92" w:line="270" w:lineRule="auto"/>
        <w:ind w:left="-15"/>
        <w:jc w:val="left"/>
        <w:rPr>
          <w:sz w:val="20"/>
          <w:szCs w:val="20"/>
        </w:rPr>
      </w:pPr>
      <w:r w:rsidRPr="000B060C">
        <w:rPr>
          <w:sz w:val="20"/>
          <w:szCs w:val="20"/>
        </w:rPr>
        <w:t>Uchádzač v ponuke zohľadní požiadavky prevádzkového úseku NDS a technických špecifikácií požadované investičným úsekom NDS uvedené v prílohe B1.1</w:t>
      </w:r>
      <w:r w:rsidR="00F87416">
        <w:rPr>
          <w:sz w:val="20"/>
          <w:szCs w:val="20"/>
        </w:rPr>
        <w:t>2</w:t>
      </w:r>
      <w:r w:rsidRPr="000B060C">
        <w:rPr>
          <w:sz w:val="20"/>
          <w:szCs w:val="20"/>
        </w:rPr>
        <w:t>. Technické špecifikácie</w:t>
      </w:r>
    </w:p>
    <w:p w14:paraId="40E65B89" w14:textId="77777777" w:rsidR="009637EF" w:rsidRPr="000B060C" w:rsidRDefault="009637EF" w:rsidP="0073572D">
      <w:pPr>
        <w:pStyle w:val="00-05"/>
        <w:numPr>
          <w:ilvl w:val="0"/>
          <w:numId w:val="16"/>
        </w:numPr>
        <w:ind w:left="284" w:hanging="284"/>
        <w:rPr>
          <w:sz w:val="20"/>
        </w:rPr>
      </w:pPr>
      <w:r w:rsidRPr="000B060C">
        <w:rPr>
          <w:sz w:val="20"/>
        </w:rPr>
        <w:t>Zhotoviteľ súhlasí so zverejnením a poskytovaním údajov, metodiky a výstupov dopravného modelu v rámci vypracovania a odovzdania diela.</w:t>
      </w:r>
    </w:p>
    <w:p w14:paraId="60525EA0" w14:textId="6F5013F7" w:rsidR="009637EF" w:rsidRPr="000B060C" w:rsidRDefault="009637EF" w:rsidP="0073572D">
      <w:pPr>
        <w:pStyle w:val="00-05"/>
        <w:numPr>
          <w:ilvl w:val="0"/>
          <w:numId w:val="16"/>
        </w:numPr>
        <w:ind w:left="284" w:hanging="284"/>
        <w:rPr>
          <w:sz w:val="20"/>
        </w:rPr>
      </w:pPr>
      <w:r w:rsidRPr="000B060C">
        <w:rPr>
          <w:sz w:val="20"/>
        </w:rPr>
        <w:t>Zhotoviteľ súhlasí s predložením detailných podkladov a dokumen</w:t>
      </w:r>
      <w:r w:rsidR="00727A80">
        <w:rPr>
          <w:sz w:val="20"/>
        </w:rPr>
        <w:t xml:space="preserve">tácie k CBA, </w:t>
      </w:r>
      <w:r w:rsidRPr="000B060C">
        <w:rPr>
          <w:sz w:val="20"/>
        </w:rPr>
        <w:t>dopravného modelu a spôsobu výpočtu socioekonomických benefitov v rámci vypracovania a odovzdania diela na potreby následného verifikovania a zverejnenia výstupov.</w:t>
      </w:r>
    </w:p>
    <w:p w14:paraId="53050162" w14:textId="77777777" w:rsidR="009637EF" w:rsidRPr="000B060C" w:rsidRDefault="009637EF" w:rsidP="0073572D">
      <w:pPr>
        <w:pStyle w:val="00-05"/>
        <w:numPr>
          <w:ilvl w:val="0"/>
          <w:numId w:val="16"/>
        </w:numPr>
        <w:ind w:left="284" w:hanging="284"/>
        <w:rPr>
          <w:sz w:val="20"/>
        </w:rPr>
      </w:pPr>
      <w:r w:rsidRPr="000B060C">
        <w:rPr>
          <w:sz w:val="20"/>
        </w:rPr>
        <w:t>Ako samostatný dokument bude vypracovaná aktualizácia primeraného posúdenia projektu stavby na európsku sústavu chránených území Natura 2000 v zmysle čl. 6.3 smernice o biotopoch.</w:t>
      </w:r>
    </w:p>
    <w:p w14:paraId="0212DD9A" w14:textId="77777777" w:rsidR="009637EF" w:rsidRPr="000B060C" w:rsidRDefault="009637EF" w:rsidP="0073572D">
      <w:pPr>
        <w:pStyle w:val="00-05"/>
        <w:numPr>
          <w:ilvl w:val="0"/>
          <w:numId w:val="16"/>
        </w:numPr>
        <w:ind w:left="284" w:hanging="284"/>
        <w:rPr>
          <w:sz w:val="20"/>
        </w:rPr>
      </w:pPr>
      <w:r w:rsidRPr="000B060C">
        <w:rPr>
          <w:sz w:val="20"/>
        </w:rPr>
        <w:t>V súťažných podkladoch je uvedený predpokladaný rozsah geodetických prác, ktorý uchádzač ocení v </w:t>
      </w:r>
      <w:r w:rsidRPr="00E46455">
        <w:rPr>
          <w:sz w:val="20"/>
        </w:rPr>
        <w:t>tabuľke č. 3 časti B.2 súťažných podkladov. Vzhľadom na iba predpokladaný rozsah prác je zhotoviteľ povinný pred začiatkom geodetických prác odsúhlasiť</w:t>
      </w:r>
      <w:r w:rsidRPr="000B060C">
        <w:rPr>
          <w:sz w:val="20"/>
        </w:rPr>
        <w:t xml:space="preserve"> ich rozsah s objednávateľom. V prípade požiadavky na zmenu rozsahu geodetických prác oproti zmluve počas spracovania dokumentácie je taktiež potrebné pred ich začiatkom písomne odsúhlasiť rozsah prác s objednávateľom a požiadať o dodatok k zmluve. Po domeraní územia vyhotoviť aj 3D model terénu kombináciou pôvodného a nového geodetického zamerania terénu.</w:t>
      </w:r>
    </w:p>
    <w:p w14:paraId="28CC1DFC" w14:textId="72CFECE4" w:rsidR="009637EF" w:rsidRPr="000B060C" w:rsidRDefault="0092042A" w:rsidP="0073572D">
      <w:pPr>
        <w:pStyle w:val="00-05"/>
        <w:numPr>
          <w:ilvl w:val="0"/>
          <w:numId w:val="16"/>
        </w:numPr>
        <w:ind w:left="284" w:hanging="284"/>
        <w:rPr>
          <w:sz w:val="20"/>
        </w:rPr>
      </w:pPr>
      <w:r>
        <w:rPr>
          <w:sz w:val="20"/>
        </w:rPr>
        <w:t>Požaduje sa vykonať p</w:t>
      </w:r>
      <w:r w:rsidR="009637EF" w:rsidRPr="000B060C">
        <w:rPr>
          <w:sz w:val="20"/>
        </w:rPr>
        <w:t>IGP v trase navrhovanej diaľnice D2 (križovatky) (pre návrh optimálnej skladby konštrukčných vrstiev vozovky) v podrobnostiach pre dokumentáciu pre územné rozhodnutie, v mieste spodnej stavby mostov (pre určenie vhodného spôsobu zakladania mostných objektov pre daný stupeň projektovej dokumentácie), overiť chemizmus podzemnej vody z hľadiska jej možnej agresivity na oceľ a betón, na základe inžinierskogeologického prieskumu spresniť environmentálne vedenie trasy za účelom doriešenia a spresnenia technických parametrov rýchlostnej cesty s ideovým návrhom zabezpečenia posúdenia násypov a zárezov, overenie vplyvu násypov telesa rýchlostnej cesty a ostatných ciest na hydrogeologické pomery územia, riešenie vplyvu rýchlostnej cesty na vodný režim dotknutých vodných tokov, zdrojov pitnej vody a podzemnej vody, ich ochranné pásma ako aj hydrologické charakteristiky.</w:t>
      </w:r>
    </w:p>
    <w:p w14:paraId="39A71980" w14:textId="77777777" w:rsidR="009637EF" w:rsidRPr="000B060C" w:rsidRDefault="009637EF" w:rsidP="0073572D">
      <w:pPr>
        <w:pStyle w:val="00-05"/>
        <w:numPr>
          <w:ilvl w:val="0"/>
          <w:numId w:val="16"/>
        </w:numPr>
        <w:ind w:left="284" w:hanging="284"/>
        <w:rPr>
          <w:sz w:val="20"/>
        </w:rPr>
      </w:pPr>
      <w:r w:rsidRPr="000B060C">
        <w:rPr>
          <w:sz w:val="20"/>
        </w:rPr>
        <w:lastRenderedPageBreak/>
        <w:t>Geodetické a geologické práce budú fakturované podľa skutočne zrealizovaného rozsahu prác v súlade so zmluvou.</w:t>
      </w:r>
    </w:p>
    <w:p w14:paraId="5A8A22E2" w14:textId="77777777" w:rsidR="009637EF" w:rsidRPr="000B060C" w:rsidRDefault="009637EF" w:rsidP="0073572D">
      <w:pPr>
        <w:pStyle w:val="00-05"/>
        <w:numPr>
          <w:ilvl w:val="0"/>
          <w:numId w:val="16"/>
        </w:numPr>
        <w:ind w:left="284" w:hanging="284"/>
        <w:rPr>
          <w:sz w:val="20"/>
        </w:rPr>
      </w:pPr>
      <w:r w:rsidRPr="000B060C">
        <w:rPr>
          <w:sz w:val="20"/>
        </w:rPr>
        <w:t>Prípadné požiadavky na zmenu rozsahu a špecifikácie geologických prác je potrebné vopred pred začatím prác písomne odsúhlasiť s objednávateľom.</w:t>
      </w:r>
    </w:p>
    <w:p w14:paraId="00691AB6" w14:textId="77777777" w:rsidR="009637EF" w:rsidRPr="000B060C" w:rsidRDefault="009637EF" w:rsidP="0073572D">
      <w:pPr>
        <w:pStyle w:val="00-05"/>
        <w:numPr>
          <w:ilvl w:val="0"/>
          <w:numId w:val="16"/>
        </w:numPr>
        <w:ind w:left="284" w:hanging="284"/>
        <w:rPr>
          <w:sz w:val="20"/>
        </w:rPr>
      </w:pPr>
      <w:r w:rsidRPr="000B060C">
        <w:rPr>
          <w:sz w:val="20"/>
        </w:rPr>
        <w:t>Vstupy na pozemky si vybaví zhotoviteľ geodetických prác, IGP prác a pod.</w:t>
      </w:r>
    </w:p>
    <w:p w14:paraId="5B326D17" w14:textId="1C7EACDD" w:rsidR="009637EF" w:rsidRPr="000B060C" w:rsidRDefault="009637EF" w:rsidP="0073572D">
      <w:pPr>
        <w:pStyle w:val="00-05"/>
        <w:numPr>
          <w:ilvl w:val="0"/>
          <w:numId w:val="16"/>
        </w:numPr>
        <w:ind w:left="284" w:hanging="284"/>
        <w:rPr>
          <w:sz w:val="20"/>
        </w:rPr>
      </w:pPr>
      <w:r w:rsidRPr="000B060C">
        <w:rPr>
          <w:sz w:val="20"/>
        </w:rPr>
        <w:t xml:space="preserve">Zhotoviteľ sa zúčastní verejných prerokovaní v procese územného </w:t>
      </w:r>
      <w:r w:rsidR="0092042A">
        <w:rPr>
          <w:sz w:val="20"/>
        </w:rPr>
        <w:t xml:space="preserve">a stavebného konania, územného konania a </w:t>
      </w:r>
      <w:r w:rsidR="0092042A" w:rsidRPr="0092042A">
        <w:rPr>
          <w:sz w:val="20"/>
        </w:rPr>
        <w:t>stavebného konania</w:t>
      </w:r>
      <w:r w:rsidR="0092042A">
        <w:rPr>
          <w:sz w:val="20"/>
        </w:rPr>
        <w:t>,</w:t>
      </w:r>
      <w:r w:rsidR="0092042A" w:rsidRPr="0092042A">
        <w:rPr>
          <w:sz w:val="20"/>
        </w:rPr>
        <w:t xml:space="preserve"> </w:t>
      </w:r>
      <w:r w:rsidRPr="000B060C">
        <w:rPr>
          <w:sz w:val="20"/>
        </w:rPr>
        <w:t xml:space="preserve">všetkých rokovaní </w:t>
      </w:r>
      <w:r w:rsidR="0092042A">
        <w:rPr>
          <w:sz w:val="20"/>
        </w:rPr>
        <w:t xml:space="preserve">a konaní </w:t>
      </w:r>
      <w:r w:rsidRPr="000B060C">
        <w:rPr>
          <w:sz w:val="20"/>
        </w:rPr>
        <w:t>súvisiacich s predmetnou dokumentáciou.</w:t>
      </w:r>
    </w:p>
    <w:p w14:paraId="388FF54E" w14:textId="290508AA" w:rsidR="009637EF" w:rsidRPr="000B060C" w:rsidRDefault="009637EF" w:rsidP="0073572D">
      <w:pPr>
        <w:pStyle w:val="00-05"/>
        <w:numPr>
          <w:ilvl w:val="0"/>
          <w:numId w:val="16"/>
        </w:numPr>
        <w:ind w:left="284" w:hanging="284"/>
        <w:rPr>
          <w:sz w:val="20"/>
        </w:rPr>
      </w:pPr>
      <w:r w:rsidRPr="000B060C">
        <w:rPr>
          <w:sz w:val="20"/>
        </w:rPr>
        <w:t>Zhotoviteľ pred každým rokovaním zašle elektronicky podklady na rokovanie a to minimálne tri dni pred rokovaním.</w:t>
      </w:r>
    </w:p>
    <w:p w14:paraId="05C2936C" w14:textId="77777777" w:rsidR="009637EF" w:rsidRPr="000B060C" w:rsidRDefault="009637EF" w:rsidP="0073572D">
      <w:pPr>
        <w:pStyle w:val="00-05"/>
        <w:numPr>
          <w:ilvl w:val="0"/>
          <w:numId w:val="16"/>
        </w:numPr>
        <w:ind w:left="284" w:hanging="284"/>
        <w:rPr>
          <w:sz w:val="20"/>
        </w:rPr>
      </w:pPr>
      <w:r w:rsidRPr="000B060C">
        <w:rPr>
          <w:sz w:val="20"/>
        </w:rPr>
        <w:t>Ak nastane zmena zákonov, technických predpisov, smerníc a pod. počas prípravy dokumentácie, budú tieto zmeny zapracované do pripravovanej dokumentácie.</w:t>
      </w:r>
    </w:p>
    <w:p w14:paraId="578B763E" w14:textId="1C1AA2DD" w:rsidR="009637EF" w:rsidRPr="000B060C" w:rsidRDefault="009637EF" w:rsidP="0073572D">
      <w:pPr>
        <w:pStyle w:val="00-05"/>
        <w:numPr>
          <w:ilvl w:val="0"/>
          <w:numId w:val="16"/>
        </w:numPr>
        <w:ind w:left="284" w:hanging="284"/>
        <w:rPr>
          <w:sz w:val="20"/>
        </w:rPr>
      </w:pPr>
      <w:r w:rsidRPr="000B060C">
        <w:rPr>
          <w:sz w:val="20"/>
        </w:rPr>
        <w:t xml:space="preserve">V ponuke uviesť aj cenu za reprografické práce 1 súpravy DSZ, </w:t>
      </w:r>
      <w:r w:rsidR="00894627">
        <w:rPr>
          <w:sz w:val="20"/>
        </w:rPr>
        <w:t>PS</w:t>
      </w:r>
      <w:r w:rsidR="00D94F2D">
        <w:rPr>
          <w:sz w:val="20"/>
        </w:rPr>
        <w:t xml:space="preserve">, </w:t>
      </w:r>
      <w:r w:rsidRPr="000B060C">
        <w:rPr>
          <w:sz w:val="20"/>
        </w:rPr>
        <w:t>oznámenia o zmene navrhovanej činnosti (8a)</w:t>
      </w:r>
      <w:r w:rsidR="00D94F2D">
        <w:rPr>
          <w:sz w:val="20"/>
        </w:rPr>
        <w:t xml:space="preserve"> a auditu bezpečnosti PK</w:t>
      </w:r>
      <w:r w:rsidRPr="000B060C">
        <w:rPr>
          <w:sz w:val="20"/>
        </w:rPr>
        <w:t>.</w:t>
      </w:r>
    </w:p>
    <w:p w14:paraId="30299371" w14:textId="2FD69E81" w:rsidR="00DD3C44" w:rsidRPr="000B060C" w:rsidRDefault="00DD3C44" w:rsidP="0073572D">
      <w:pPr>
        <w:pStyle w:val="00-05"/>
        <w:numPr>
          <w:ilvl w:val="0"/>
          <w:numId w:val="16"/>
        </w:numPr>
        <w:ind w:left="284" w:hanging="284"/>
        <w:rPr>
          <w:sz w:val="20"/>
        </w:rPr>
      </w:pPr>
      <w:r w:rsidRPr="000B060C">
        <w:rPr>
          <w:sz w:val="20"/>
        </w:rPr>
        <w:t>Uchádzač v rámci ponuky navrhne a predloží podrobný časový harmonogram postupu prác na všetkých jednotlivých častiach dokumentácií, vrátane subdodávateľskej dokumentácie, prieskumných prác počas celého procesu prípravy.</w:t>
      </w:r>
    </w:p>
    <w:p w14:paraId="0D0A8FF7" w14:textId="29C34D24" w:rsidR="00DD3C44" w:rsidRPr="000B060C" w:rsidRDefault="00DD3C44" w:rsidP="00784730">
      <w:pPr>
        <w:pStyle w:val="00-05"/>
        <w:rPr>
          <w:sz w:val="20"/>
        </w:rPr>
      </w:pPr>
      <w:r w:rsidRPr="000B060C">
        <w:rPr>
          <w:sz w:val="20"/>
        </w:rPr>
        <w:t>•</w:t>
      </w:r>
      <w:r w:rsidRPr="000B060C">
        <w:rPr>
          <w:sz w:val="20"/>
        </w:rPr>
        <w:tab/>
      </w:r>
      <w:r w:rsidR="009C405F" w:rsidRPr="000B060C">
        <w:rPr>
          <w:sz w:val="20"/>
        </w:rPr>
        <w:t>Súčasťou dokumentácie Oznámenie 8a bude stručný popis každej zmeny z pohľadu  posúdenia rizík súvisiacich so zmenou klímy(vplyv projektu na zmenu klímy a odolnosť a zraniteľnosť projektu voči klimatickým zmenám)</w:t>
      </w:r>
      <w:r w:rsidR="00F84689" w:rsidRPr="000B060C">
        <w:rPr>
          <w:sz w:val="20"/>
        </w:rPr>
        <w:t>,</w:t>
      </w:r>
    </w:p>
    <w:p w14:paraId="4A8D2C4F" w14:textId="3C330A8E" w:rsidR="009A750C" w:rsidRPr="000B060C" w:rsidRDefault="009A750C" w:rsidP="0073572D">
      <w:pPr>
        <w:pStyle w:val="00-05"/>
        <w:numPr>
          <w:ilvl w:val="0"/>
          <w:numId w:val="16"/>
        </w:numPr>
        <w:ind w:left="284" w:hanging="284"/>
        <w:rPr>
          <w:sz w:val="20"/>
        </w:rPr>
      </w:pPr>
      <w:r w:rsidRPr="000B060C">
        <w:rPr>
          <w:sz w:val="20"/>
        </w:rPr>
        <w:t xml:space="preserve">Zhotoviteľ vypracuje dokumentáciu stavebného zámeru verejnej práce pre účely štátnej expertízy podľa vyhlášky MDV SR č. 83/2008 Z. z., ktorou sa vykonáva zákon č. 254/1998 Z. z. o verejných prácach v znení neskorších predpisov </w:t>
      </w:r>
    </w:p>
    <w:p w14:paraId="12DD3350" w14:textId="77777777" w:rsidR="009637EF" w:rsidRPr="000B060C" w:rsidRDefault="009A750C" w:rsidP="0073572D">
      <w:pPr>
        <w:pStyle w:val="00-05"/>
        <w:numPr>
          <w:ilvl w:val="0"/>
          <w:numId w:val="16"/>
        </w:numPr>
        <w:ind w:left="284" w:hanging="284"/>
        <w:rPr>
          <w:sz w:val="20"/>
        </w:rPr>
      </w:pPr>
      <w:r w:rsidRPr="000B060C">
        <w:rPr>
          <w:sz w:val="20"/>
        </w:rPr>
        <w:t>Zhotoviteľ súhlasí so zverejnením a poskytovaním údajov, metodiky v rámci vypracovania a odovzdania diela.</w:t>
      </w:r>
    </w:p>
    <w:p w14:paraId="1B8EAEBA" w14:textId="37B416D8" w:rsidR="009A750C" w:rsidRPr="000B060C" w:rsidRDefault="009A750C" w:rsidP="0073572D">
      <w:pPr>
        <w:pStyle w:val="00-05"/>
        <w:numPr>
          <w:ilvl w:val="0"/>
          <w:numId w:val="16"/>
        </w:numPr>
        <w:ind w:left="284" w:hanging="284"/>
        <w:rPr>
          <w:sz w:val="20"/>
        </w:rPr>
      </w:pPr>
      <w:r w:rsidRPr="000B060C">
        <w:rPr>
          <w:sz w:val="20"/>
        </w:rPr>
        <w:t>Zhotoviteľ vypracováva v požadovaných termínoch vysvetlenia súťažných podkladov, v časti týkajúcej sa ním vypracovanej dokumentácie, ak ho objednávateľ k tomu vyzve.</w:t>
      </w:r>
    </w:p>
    <w:p w14:paraId="69DD3950" w14:textId="69C78760" w:rsidR="004F0F09" w:rsidRPr="000B060C" w:rsidRDefault="004F0F09" w:rsidP="0073572D">
      <w:pPr>
        <w:pStyle w:val="00-05"/>
        <w:numPr>
          <w:ilvl w:val="0"/>
          <w:numId w:val="16"/>
        </w:numPr>
        <w:ind w:left="284" w:hanging="284"/>
        <w:rPr>
          <w:sz w:val="20"/>
        </w:rPr>
      </w:pPr>
      <w:r w:rsidRPr="000B060C">
        <w:rPr>
          <w:sz w:val="20"/>
        </w:rPr>
        <w:t>zhotoviteľ dokumentácie koordinuje práce so zhotoviteľmi samostatne spracovávaných prieskumov a podkladov, ktoré súbežne s vypracovaním dokumentácie zabezpečuje objednávateľ,</w:t>
      </w:r>
    </w:p>
    <w:p w14:paraId="4C1BA5B2" w14:textId="4D45AB89" w:rsidR="00DD3C44" w:rsidRPr="000B060C" w:rsidRDefault="00235DC4" w:rsidP="0073572D">
      <w:pPr>
        <w:pStyle w:val="00-05"/>
        <w:numPr>
          <w:ilvl w:val="0"/>
          <w:numId w:val="16"/>
        </w:numPr>
        <w:ind w:left="284" w:hanging="284"/>
        <w:rPr>
          <w:sz w:val="20"/>
        </w:rPr>
      </w:pPr>
      <w:r w:rsidRPr="000B060C">
        <w:rPr>
          <w:sz w:val="20"/>
        </w:rPr>
        <w:t xml:space="preserve">zhotoviteľ sa zúčastní </w:t>
      </w:r>
      <w:r w:rsidR="009A750C" w:rsidRPr="000B060C">
        <w:rPr>
          <w:sz w:val="20"/>
        </w:rPr>
        <w:t>územného</w:t>
      </w:r>
      <w:r w:rsidRPr="000B060C">
        <w:rPr>
          <w:sz w:val="20"/>
        </w:rPr>
        <w:t xml:space="preserve"> konania a všetkých rokovaní súvisiacich  s predmetnou dokumentáciou</w:t>
      </w:r>
      <w:r w:rsidR="0008041C" w:rsidRPr="000B060C">
        <w:rPr>
          <w:sz w:val="20"/>
        </w:rPr>
        <w:t xml:space="preserve"> </w:t>
      </w:r>
      <w:r w:rsidRPr="000B060C">
        <w:rPr>
          <w:sz w:val="20"/>
        </w:rPr>
        <w:t>a všetkých rokovaní súvisiacich s predmetnou dokumentáciou podľa požiadaviek objednávateľa</w:t>
      </w:r>
      <w:r w:rsidR="004F0F09" w:rsidRPr="000B060C">
        <w:rPr>
          <w:sz w:val="20"/>
        </w:rPr>
        <w:t>,</w:t>
      </w:r>
    </w:p>
    <w:p w14:paraId="1AA64FE5" w14:textId="665C92B9" w:rsidR="00DD3C44" w:rsidRPr="000B060C" w:rsidRDefault="00BC4FEE" w:rsidP="0073572D">
      <w:pPr>
        <w:pStyle w:val="00-05"/>
        <w:numPr>
          <w:ilvl w:val="0"/>
          <w:numId w:val="16"/>
        </w:numPr>
        <w:ind w:left="284" w:hanging="284"/>
        <w:rPr>
          <w:sz w:val="20"/>
        </w:rPr>
      </w:pPr>
      <w:r w:rsidRPr="000B060C">
        <w:rPr>
          <w:sz w:val="20"/>
        </w:rPr>
        <w:t>Z</w:t>
      </w:r>
      <w:r w:rsidR="004F0F09" w:rsidRPr="000B060C">
        <w:rPr>
          <w:sz w:val="20"/>
        </w:rPr>
        <w:t>hotoviteľ zapracuje do dok</w:t>
      </w:r>
      <w:r w:rsidR="003B6826" w:rsidRPr="000B060C">
        <w:rPr>
          <w:sz w:val="20"/>
        </w:rPr>
        <w:t>umentácie na stavebné povolenie požiadavky vyplývajúce zo Záverečného stanoviska EIA</w:t>
      </w:r>
      <w:r w:rsidR="004F0F09" w:rsidRPr="000B060C">
        <w:rPr>
          <w:sz w:val="20"/>
        </w:rPr>
        <w:t>,</w:t>
      </w:r>
    </w:p>
    <w:p w14:paraId="5A68B62A" w14:textId="77777777" w:rsidR="009A750C" w:rsidRPr="000B060C" w:rsidRDefault="009A750C" w:rsidP="00BD5D2F">
      <w:pPr>
        <w:pStyle w:val="00-05"/>
        <w:rPr>
          <w:sz w:val="20"/>
        </w:rPr>
      </w:pPr>
    </w:p>
    <w:p w14:paraId="7953B44B" w14:textId="2CEF94B4" w:rsidR="00DD3C44" w:rsidRPr="000B060C" w:rsidRDefault="00DD3C44" w:rsidP="00DD3C44">
      <w:pPr>
        <w:pStyle w:val="00-05"/>
        <w:rPr>
          <w:sz w:val="20"/>
        </w:rPr>
      </w:pPr>
      <w:r w:rsidRPr="000B060C">
        <w:rPr>
          <w:sz w:val="20"/>
        </w:rPr>
        <w:t>Rozdelenie objektov podľa IFRS</w:t>
      </w:r>
    </w:p>
    <w:p w14:paraId="1B38929D" w14:textId="44E6C28A" w:rsidR="00DD3C44" w:rsidRPr="000B060C" w:rsidRDefault="00DD3C44" w:rsidP="00DD3C44">
      <w:pPr>
        <w:pStyle w:val="05-10"/>
        <w:rPr>
          <w:sz w:val="20"/>
          <w:szCs w:val="20"/>
        </w:rPr>
      </w:pPr>
      <w:r w:rsidRPr="000B060C">
        <w:rPr>
          <w:sz w:val="20"/>
          <w:szCs w:val="20"/>
        </w:rPr>
        <w:t>-</w:t>
      </w:r>
      <w:r w:rsidRPr="000B060C">
        <w:rPr>
          <w:sz w:val="20"/>
          <w:szCs w:val="20"/>
        </w:rPr>
        <w:tab/>
        <w:t>Objednávateľ požaduje rozčlenenie o</w:t>
      </w:r>
      <w:r w:rsidR="004F0F09" w:rsidRPr="000B060C">
        <w:rPr>
          <w:sz w:val="20"/>
          <w:szCs w:val="20"/>
        </w:rPr>
        <w:t xml:space="preserve">bjektov podľa IFRS v stupni </w:t>
      </w:r>
      <w:r w:rsidR="00AE4024">
        <w:rPr>
          <w:sz w:val="20"/>
          <w:szCs w:val="20"/>
        </w:rPr>
        <w:t>PS</w:t>
      </w:r>
      <w:r w:rsidR="00BC4FEE" w:rsidRPr="000B060C">
        <w:rPr>
          <w:sz w:val="20"/>
          <w:szCs w:val="20"/>
        </w:rPr>
        <w:t>.</w:t>
      </w:r>
    </w:p>
    <w:p w14:paraId="6DD730AF" w14:textId="5022CD10" w:rsidR="0089240B" w:rsidRDefault="00DD3C44" w:rsidP="00D00010">
      <w:pPr>
        <w:pStyle w:val="05-10"/>
        <w:rPr>
          <w:sz w:val="20"/>
          <w:szCs w:val="20"/>
        </w:rPr>
      </w:pPr>
      <w:r w:rsidRPr="00474B8E">
        <w:rPr>
          <w:sz w:val="20"/>
          <w:szCs w:val="20"/>
        </w:rPr>
        <w:t>-</w:t>
      </w:r>
      <w:r w:rsidRPr="00474B8E">
        <w:rPr>
          <w:sz w:val="20"/>
          <w:szCs w:val="20"/>
        </w:rPr>
        <w:tab/>
      </w:r>
      <w:r w:rsidRPr="000B060C">
        <w:rPr>
          <w:sz w:val="20"/>
          <w:szCs w:val="20"/>
        </w:rPr>
        <w:t>Objednávateľ požaduje vykonať rozdelenie na komponenty iba na objektoch, ktoré ostávajú v správe Objednávateľa. Delenie je potrebné vytvárať novými objektmi (napr. z objektu 101-00 vytvoriť objekt 101-01 Vozovka – celá konštrukcia, 101-02 Zvodidlá a tlmiče nárazov, atď.).</w:t>
      </w:r>
    </w:p>
    <w:p w14:paraId="6221C1B7" w14:textId="77777777" w:rsidR="00D00010" w:rsidRPr="00D00010" w:rsidRDefault="00D00010" w:rsidP="00D00010">
      <w:pPr>
        <w:pStyle w:val="05-10"/>
        <w:rPr>
          <w:sz w:val="20"/>
          <w:szCs w:val="20"/>
        </w:rPr>
      </w:pPr>
    </w:p>
    <w:tbl>
      <w:tblPr>
        <w:tblW w:w="0" w:type="auto"/>
        <w:tblInd w:w="675" w:type="dxa"/>
        <w:tblLook w:val="04A0" w:firstRow="1" w:lastRow="0" w:firstColumn="1" w:lastColumn="0" w:noHBand="0" w:noVBand="1"/>
      </w:tblPr>
      <w:tblGrid>
        <w:gridCol w:w="1985"/>
        <w:gridCol w:w="3065"/>
        <w:gridCol w:w="3881"/>
      </w:tblGrid>
      <w:tr w:rsidR="00BC2C1E" w:rsidRPr="000B060C" w14:paraId="60EA2A8F" w14:textId="77777777" w:rsidTr="0089240B">
        <w:tc>
          <w:tcPr>
            <w:tcW w:w="198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73739C96" w14:textId="77777777" w:rsidR="00BC2C1E" w:rsidRPr="000B060C" w:rsidRDefault="00BC2C1E" w:rsidP="004C767D">
            <w:pPr>
              <w:rPr>
                <w:sz w:val="20"/>
                <w:szCs w:val="20"/>
              </w:rPr>
            </w:pPr>
            <w:r w:rsidRPr="000B060C">
              <w:rPr>
                <w:sz w:val="20"/>
                <w:szCs w:val="20"/>
              </w:rPr>
              <w:t>Príklad číslovania</w:t>
            </w:r>
          </w:p>
        </w:tc>
        <w:tc>
          <w:tcPr>
            <w:tcW w:w="3065"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354B1FCD" w14:textId="77777777" w:rsidR="00BC2C1E" w:rsidRPr="000B060C" w:rsidRDefault="00BC2C1E" w:rsidP="004C767D">
            <w:pPr>
              <w:jc w:val="center"/>
              <w:rPr>
                <w:sz w:val="20"/>
                <w:szCs w:val="20"/>
              </w:rPr>
            </w:pPr>
            <w:r w:rsidRPr="000B060C">
              <w:rPr>
                <w:sz w:val="20"/>
                <w:szCs w:val="20"/>
              </w:rPr>
              <w:t>Pôvodný objekt</w:t>
            </w:r>
          </w:p>
        </w:tc>
        <w:tc>
          <w:tcPr>
            <w:tcW w:w="3881" w:type="dxa"/>
            <w:tcBorders>
              <w:top w:val="single" w:sz="12" w:space="0" w:color="000000" w:themeColor="text1"/>
              <w:left w:val="single" w:sz="12" w:space="0" w:color="000000" w:themeColor="text1"/>
              <w:bottom w:val="single" w:sz="12" w:space="0" w:color="000000" w:themeColor="text1"/>
              <w:right w:val="single" w:sz="12" w:space="0" w:color="000000" w:themeColor="text1"/>
            </w:tcBorders>
            <w:vAlign w:val="center"/>
          </w:tcPr>
          <w:p w14:paraId="1E0FD850" w14:textId="77777777" w:rsidR="00BC2C1E" w:rsidRPr="000B060C" w:rsidRDefault="00BC2C1E" w:rsidP="004C767D">
            <w:pPr>
              <w:jc w:val="center"/>
              <w:rPr>
                <w:sz w:val="20"/>
                <w:szCs w:val="20"/>
              </w:rPr>
            </w:pPr>
            <w:r w:rsidRPr="000B060C">
              <w:rPr>
                <w:sz w:val="20"/>
                <w:szCs w:val="20"/>
              </w:rPr>
              <w:t>Nový názov komponentu</w:t>
            </w:r>
          </w:p>
        </w:tc>
      </w:tr>
      <w:tr w:rsidR="00BC2C1E" w:rsidRPr="000B060C" w14:paraId="6F05A452" w14:textId="77777777" w:rsidTr="0089240B">
        <w:tc>
          <w:tcPr>
            <w:tcW w:w="1985"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126FA451" w14:textId="77777777" w:rsidR="00BC2C1E" w:rsidRPr="000B060C" w:rsidRDefault="00BC2C1E" w:rsidP="004C767D">
            <w:pPr>
              <w:rPr>
                <w:sz w:val="20"/>
                <w:szCs w:val="20"/>
              </w:rPr>
            </w:pPr>
            <w:r w:rsidRPr="000B060C">
              <w:rPr>
                <w:sz w:val="20"/>
                <w:szCs w:val="20"/>
              </w:rPr>
              <w:t>101-00</w:t>
            </w:r>
          </w:p>
        </w:tc>
        <w:tc>
          <w:tcPr>
            <w:tcW w:w="3065"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5FFF6E46" w14:textId="77777777" w:rsidR="00BC2C1E" w:rsidRPr="000B060C" w:rsidRDefault="004F0F09" w:rsidP="00CB6A83">
            <w:pPr>
              <w:jc w:val="center"/>
              <w:rPr>
                <w:sz w:val="20"/>
                <w:szCs w:val="20"/>
              </w:rPr>
            </w:pPr>
            <w:r w:rsidRPr="000B060C">
              <w:rPr>
                <w:sz w:val="20"/>
                <w:szCs w:val="20"/>
              </w:rPr>
              <w:t>Diaľnica</w:t>
            </w:r>
          </w:p>
        </w:tc>
        <w:tc>
          <w:tcPr>
            <w:tcW w:w="3881" w:type="dxa"/>
            <w:tcBorders>
              <w:top w:val="single" w:sz="12" w:space="0" w:color="000000" w:themeColor="text1"/>
              <w:left w:val="single" w:sz="12" w:space="0" w:color="000000" w:themeColor="text1"/>
              <w:bottom w:val="single" w:sz="6" w:space="0" w:color="000000" w:themeColor="text1"/>
              <w:right w:val="single" w:sz="12" w:space="0" w:color="000000" w:themeColor="text1"/>
            </w:tcBorders>
            <w:vAlign w:val="center"/>
          </w:tcPr>
          <w:p w14:paraId="65364BC5" w14:textId="77777777" w:rsidR="00BC2C1E" w:rsidRPr="000B060C" w:rsidRDefault="004F0F09" w:rsidP="004C767D">
            <w:pPr>
              <w:jc w:val="center"/>
              <w:rPr>
                <w:sz w:val="20"/>
                <w:szCs w:val="20"/>
              </w:rPr>
            </w:pPr>
            <w:r w:rsidRPr="000B060C">
              <w:rPr>
                <w:sz w:val="20"/>
                <w:szCs w:val="20"/>
              </w:rPr>
              <w:t>Diaľnica</w:t>
            </w:r>
          </w:p>
        </w:tc>
      </w:tr>
      <w:tr w:rsidR="00BC2C1E" w:rsidRPr="000B060C" w14:paraId="418F59A5"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67DE33C" w14:textId="77777777" w:rsidR="00BC2C1E" w:rsidRPr="000B060C" w:rsidRDefault="00BC2C1E" w:rsidP="004C767D">
            <w:pPr>
              <w:rPr>
                <w:sz w:val="20"/>
                <w:szCs w:val="20"/>
              </w:rPr>
            </w:pPr>
            <w:r w:rsidRPr="000B060C">
              <w:rPr>
                <w:sz w:val="20"/>
                <w:szCs w:val="20"/>
              </w:rPr>
              <w:t>101-01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68361F7"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9523385" w14:textId="77777777" w:rsidR="00BC2C1E" w:rsidRPr="000B060C" w:rsidRDefault="00BC2C1E" w:rsidP="00BC2C1E">
            <w:pPr>
              <w:jc w:val="center"/>
              <w:rPr>
                <w:sz w:val="20"/>
                <w:szCs w:val="20"/>
              </w:rPr>
            </w:pPr>
            <w:r w:rsidRPr="000B060C">
              <w:rPr>
                <w:sz w:val="20"/>
                <w:szCs w:val="20"/>
              </w:rPr>
              <w:t>Vozovka – celá konštrukcia</w:t>
            </w:r>
          </w:p>
        </w:tc>
      </w:tr>
      <w:tr w:rsidR="00BC2C1E" w:rsidRPr="000B060C" w14:paraId="2822CE04"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36EF119" w14:textId="77777777" w:rsidR="00BC2C1E" w:rsidRPr="000B060C" w:rsidRDefault="00BC2C1E" w:rsidP="004C767D">
            <w:pPr>
              <w:rPr>
                <w:sz w:val="20"/>
                <w:szCs w:val="20"/>
              </w:rPr>
            </w:pPr>
            <w:r w:rsidRPr="000B060C">
              <w:rPr>
                <w:sz w:val="20"/>
                <w:szCs w:val="20"/>
              </w:rPr>
              <w:t>101-02</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22423F9"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F84E3C4" w14:textId="77777777" w:rsidR="00BC2C1E" w:rsidRPr="000B060C" w:rsidRDefault="00BC2C1E" w:rsidP="004C767D">
            <w:pPr>
              <w:jc w:val="center"/>
              <w:rPr>
                <w:sz w:val="20"/>
                <w:szCs w:val="20"/>
              </w:rPr>
            </w:pPr>
            <w:r w:rsidRPr="000B060C">
              <w:rPr>
                <w:sz w:val="20"/>
                <w:szCs w:val="20"/>
              </w:rPr>
              <w:t>Zvodidlá a tlmiče nárazov</w:t>
            </w:r>
          </w:p>
        </w:tc>
      </w:tr>
      <w:tr w:rsidR="00BC2C1E" w:rsidRPr="000B060C" w14:paraId="46F7487B"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A463403" w14:textId="77777777" w:rsidR="00BC2C1E" w:rsidRPr="000B060C" w:rsidRDefault="00BC2C1E" w:rsidP="004C767D">
            <w:pPr>
              <w:rPr>
                <w:sz w:val="20"/>
                <w:szCs w:val="20"/>
              </w:rPr>
            </w:pPr>
            <w:r w:rsidRPr="000B060C">
              <w:rPr>
                <w:sz w:val="20"/>
                <w:szCs w:val="20"/>
              </w:rPr>
              <w:t>100-03</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524638A5" w14:textId="77777777" w:rsidR="00BC2C1E" w:rsidRPr="000B060C" w:rsidRDefault="004F0F09" w:rsidP="004C767D">
            <w:pPr>
              <w:jc w:val="center"/>
              <w:rPr>
                <w:sz w:val="20"/>
                <w:szCs w:val="20"/>
              </w:rPr>
            </w:pPr>
            <w:r w:rsidRPr="000B060C">
              <w:rPr>
                <w:sz w:val="20"/>
                <w:szCs w:val="20"/>
              </w:rPr>
              <w:t>Diaľnica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AF7FECF" w14:textId="77777777" w:rsidR="00BC2C1E" w:rsidRPr="000B060C" w:rsidRDefault="00BC2C1E" w:rsidP="004C767D">
            <w:pPr>
              <w:jc w:val="center"/>
              <w:rPr>
                <w:sz w:val="20"/>
                <w:szCs w:val="20"/>
              </w:rPr>
            </w:pPr>
            <w:r w:rsidRPr="000B060C">
              <w:rPr>
                <w:sz w:val="20"/>
                <w:szCs w:val="20"/>
              </w:rPr>
              <w:t>Zvislé dopravné značenie</w:t>
            </w:r>
          </w:p>
        </w:tc>
      </w:tr>
      <w:tr w:rsidR="00BC2C1E" w:rsidRPr="000B060C" w14:paraId="556E7F65"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7A46523" w14:textId="77777777" w:rsidR="00BC2C1E" w:rsidRPr="000B060C" w:rsidRDefault="00BC2C1E" w:rsidP="004C767D">
            <w:pPr>
              <w:rPr>
                <w:sz w:val="20"/>
                <w:szCs w:val="20"/>
              </w:rPr>
            </w:pPr>
            <w:r w:rsidRPr="000B060C">
              <w:rPr>
                <w:sz w:val="20"/>
                <w:szCs w:val="20"/>
              </w:rPr>
              <w:t>201-00</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18C8AA03" w14:textId="77777777" w:rsidR="00BC2C1E" w:rsidRPr="000B060C" w:rsidRDefault="00BC2C1E" w:rsidP="004C767D">
            <w:pPr>
              <w:jc w:val="center"/>
              <w:rPr>
                <w:sz w:val="20"/>
                <w:szCs w:val="20"/>
              </w:rPr>
            </w:pPr>
            <w:r w:rsidRPr="000B060C">
              <w:rPr>
                <w:sz w:val="20"/>
                <w:szCs w:val="20"/>
              </w:rPr>
              <w:t>Mosty</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52EF4B4" w14:textId="77777777" w:rsidR="00BC2C1E" w:rsidRPr="000B060C" w:rsidRDefault="00BC2C1E" w:rsidP="004C767D">
            <w:pPr>
              <w:jc w:val="center"/>
              <w:rPr>
                <w:sz w:val="20"/>
                <w:szCs w:val="20"/>
              </w:rPr>
            </w:pPr>
            <w:r w:rsidRPr="000B060C">
              <w:rPr>
                <w:sz w:val="20"/>
                <w:szCs w:val="20"/>
              </w:rPr>
              <w:t>Most</w:t>
            </w:r>
          </w:p>
        </w:tc>
      </w:tr>
      <w:tr w:rsidR="00BC2C1E" w:rsidRPr="000B060C" w14:paraId="30D81616"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B1A3603" w14:textId="77777777" w:rsidR="00BC2C1E" w:rsidRPr="000B060C" w:rsidRDefault="00BC2C1E" w:rsidP="004C767D">
            <w:pPr>
              <w:rPr>
                <w:sz w:val="20"/>
                <w:szCs w:val="20"/>
              </w:rPr>
            </w:pPr>
            <w:r w:rsidRPr="000B060C">
              <w:rPr>
                <w:sz w:val="20"/>
                <w:szCs w:val="20"/>
              </w:rPr>
              <w:t>201-01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796CF49" w14:textId="77777777" w:rsidR="00BC2C1E" w:rsidRPr="000B060C" w:rsidRDefault="00BC2C1E" w:rsidP="004C767D">
            <w:pPr>
              <w:jc w:val="center"/>
              <w:rPr>
                <w:sz w:val="20"/>
                <w:szCs w:val="20"/>
              </w:rPr>
            </w:pPr>
            <w:r w:rsidRPr="000B060C">
              <w:rPr>
                <w:sz w:val="20"/>
                <w:szCs w:val="20"/>
              </w:rPr>
              <w:t>Mosty</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F9ACDDB" w14:textId="77777777" w:rsidR="00BC2C1E" w:rsidRPr="000B060C" w:rsidRDefault="00BC2C1E" w:rsidP="004C767D">
            <w:pPr>
              <w:jc w:val="center"/>
              <w:rPr>
                <w:sz w:val="20"/>
                <w:szCs w:val="20"/>
              </w:rPr>
            </w:pPr>
            <w:r w:rsidRPr="000B060C">
              <w:rPr>
                <w:sz w:val="20"/>
                <w:szCs w:val="20"/>
              </w:rPr>
              <w:t>Mostné závery</w:t>
            </w:r>
          </w:p>
        </w:tc>
      </w:tr>
      <w:tr w:rsidR="00BC2C1E" w:rsidRPr="000B060C" w14:paraId="703B6B7A"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4BC5783C" w14:textId="77777777" w:rsidR="00BC2C1E" w:rsidRPr="000B060C" w:rsidRDefault="00BC2C1E" w:rsidP="004C767D">
            <w:pPr>
              <w:rPr>
                <w:sz w:val="20"/>
                <w:szCs w:val="20"/>
              </w:rPr>
            </w:pPr>
            <w:r w:rsidRPr="000B060C">
              <w:rPr>
                <w:sz w:val="20"/>
                <w:szCs w:val="20"/>
              </w:rPr>
              <w:t>501-00</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71A278D9" w14:textId="77777777" w:rsidR="00BC2C1E" w:rsidRPr="000B060C" w:rsidRDefault="00BC2C1E" w:rsidP="004C767D">
            <w:pPr>
              <w:jc w:val="center"/>
              <w:rPr>
                <w:sz w:val="20"/>
                <w:szCs w:val="20"/>
              </w:rPr>
            </w:pPr>
            <w:r w:rsidRPr="000B060C">
              <w:rPr>
                <w:sz w:val="20"/>
                <w:szCs w:val="20"/>
              </w:rPr>
              <w:t>Kanalizácia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10321FC" w14:textId="77777777" w:rsidR="00BC2C1E" w:rsidRPr="000B060C" w:rsidRDefault="00BC2C1E" w:rsidP="00BC2C1E">
            <w:pPr>
              <w:jc w:val="center"/>
              <w:rPr>
                <w:sz w:val="20"/>
                <w:szCs w:val="20"/>
              </w:rPr>
            </w:pPr>
            <w:r w:rsidRPr="000B060C">
              <w:rPr>
                <w:sz w:val="20"/>
                <w:szCs w:val="20"/>
              </w:rPr>
              <w:t>Kanalizácia – stavebná časť</w:t>
            </w:r>
          </w:p>
        </w:tc>
      </w:tr>
      <w:tr w:rsidR="00BC2C1E" w:rsidRPr="000B060C" w14:paraId="23083CB2"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32972A99" w14:textId="77777777" w:rsidR="00BC2C1E" w:rsidRPr="000B060C" w:rsidRDefault="00BC2C1E" w:rsidP="004C767D">
            <w:pPr>
              <w:rPr>
                <w:sz w:val="20"/>
                <w:szCs w:val="20"/>
              </w:rPr>
            </w:pPr>
            <w:r w:rsidRPr="000B060C">
              <w:rPr>
                <w:sz w:val="20"/>
                <w:szCs w:val="20"/>
              </w:rPr>
              <w:t>501-01</w:t>
            </w: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49F796" w14:textId="77777777" w:rsidR="00BC2C1E" w:rsidRPr="000B060C" w:rsidRDefault="00BC2C1E" w:rsidP="004C767D">
            <w:pPr>
              <w:jc w:val="center"/>
              <w:rPr>
                <w:sz w:val="20"/>
                <w:szCs w:val="20"/>
              </w:rPr>
            </w:pPr>
            <w:r w:rsidRPr="000B060C">
              <w:rPr>
                <w:sz w:val="20"/>
                <w:szCs w:val="20"/>
              </w:rPr>
              <w:t>Kanalizácia</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CAC24AF" w14:textId="77777777" w:rsidR="00BC2C1E" w:rsidRPr="000B060C" w:rsidRDefault="00BC2C1E" w:rsidP="00BC2C1E">
            <w:pPr>
              <w:jc w:val="center"/>
              <w:rPr>
                <w:sz w:val="20"/>
                <w:szCs w:val="20"/>
              </w:rPr>
            </w:pPr>
            <w:r w:rsidRPr="000B060C">
              <w:rPr>
                <w:sz w:val="20"/>
                <w:szCs w:val="20"/>
              </w:rPr>
              <w:t>Kanalizácia – technologická časť</w:t>
            </w:r>
          </w:p>
        </w:tc>
      </w:tr>
      <w:tr w:rsidR="00BC2C1E" w:rsidRPr="000B060C" w14:paraId="71D35F3B" w14:textId="77777777" w:rsidTr="0089240B">
        <w:tc>
          <w:tcPr>
            <w:tcW w:w="198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0E0D3A88" w14:textId="77777777" w:rsidR="00BC2C1E" w:rsidRPr="000B060C" w:rsidRDefault="00BC2C1E" w:rsidP="004C767D">
            <w:pPr>
              <w:rPr>
                <w:sz w:val="20"/>
                <w:szCs w:val="20"/>
              </w:rPr>
            </w:pPr>
          </w:p>
        </w:tc>
        <w:tc>
          <w:tcPr>
            <w:tcW w:w="3065"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2C8B19EC" w14:textId="77777777" w:rsidR="00BC2C1E" w:rsidRPr="000B060C" w:rsidRDefault="00BC2C1E" w:rsidP="004C767D">
            <w:pPr>
              <w:jc w:val="center"/>
              <w:rPr>
                <w:sz w:val="20"/>
                <w:szCs w:val="20"/>
              </w:rPr>
            </w:pPr>
            <w:r w:rsidRPr="000B060C">
              <w:rPr>
                <w:sz w:val="20"/>
                <w:szCs w:val="20"/>
              </w:rPr>
              <w:t>VN, NN</w:t>
            </w:r>
          </w:p>
        </w:tc>
        <w:tc>
          <w:tcPr>
            <w:tcW w:w="3881" w:type="dxa"/>
            <w:tcBorders>
              <w:top w:val="single" w:sz="6" w:space="0" w:color="000000" w:themeColor="text1"/>
              <w:left w:val="single" w:sz="12" w:space="0" w:color="000000" w:themeColor="text1"/>
              <w:bottom w:val="single" w:sz="6" w:space="0" w:color="000000" w:themeColor="text1"/>
              <w:right w:val="single" w:sz="12" w:space="0" w:color="000000" w:themeColor="text1"/>
            </w:tcBorders>
            <w:vAlign w:val="center"/>
          </w:tcPr>
          <w:p w14:paraId="6F6E3425" w14:textId="77777777" w:rsidR="00BC2C1E" w:rsidRPr="000B060C" w:rsidRDefault="00BC2C1E" w:rsidP="00BC2C1E">
            <w:pPr>
              <w:jc w:val="center"/>
              <w:rPr>
                <w:sz w:val="20"/>
                <w:szCs w:val="20"/>
              </w:rPr>
            </w:pPr>
            <w:r w:rsidRPr="000B060C">
              <w:rPr>
                <w:sz w:val="20"/>
                <w:szCs w:val="20"/>
              </w:rPr>
              <w:t>VN – Stavebná časť</w:t>
            </w:r>
          </w:p>
        </w:tc>
      </w:tr>
      <w:tr w:rsidR="00BC2C1E" w:rsidRPr="000B060C" w14:paraId="21AC03A3" w14:textId="77777777" w:rsidTr="0089240B">
        <w:tc>
          <w:tcPr>
            <w:tcW w:w="1985"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54F95AEF" w14:textId="77777777" w:rsidR="00BC2C1E" w:rsidRPr="000B060C" w:rsidRDefault="00BC2C1E" w:rsidP="004C767D">
            <w:pPr>
              <w:rPr>
                <w:sz w:val="20"/>
                <w:szCs w:val="20"/>
              </w:rPr>
            </w:pPr>
          </w:p>
        </w:tc>
        <w:tc>
          <w:tcPr>
            <w:tcW w:w="3065"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7D227071" w14:textId="77777777" w:rsidR="00BC2C1E" w:rsidRPr="000B060C" w:rsidRDefault="00BC2C1E" w:rsidP="004C767D">
            <w:pPr>
              <w:jc w:val="center"/>
              <w:rPr>
                <w:sz w:val="20"/>
                <w:szCs w:val="20"/>
              </w:rPr>
            </w:pPr>
            <w:r w:rsidRPr="000B060C">
              <w:rPr>
                <w:sz w:val="20"/>
                <w:szCs w:val="20"/>
              </w:rPr>
              <w:t>VN, NN</w:t>
            </w:r>
          </w:p>
        </w:tc>
        <w:tc>
          <w:tcPr>
            <w:tcW w:w="3881" w:type="dxa"/>
            <w:tcBorders>
              <w:top w:val="single" w:sz="6" w:space="0" w:color="000000" w:themeColor="text1"/>
              <w:left w:val="single" w:sz="12" w:space="0" w:color="000000" w:themeColor="text1"/>
              <w:bottom w:val="single" w:sz="12" w:space="0" w:color="000000" w:themeColor="text1"/>
              <w:right w:val="single" w:sz="12" w:space="0" w:color="000000" w:themeColor="text1"/>
            </w:tcBorders>
            <w:vAlign w:val="center"/>
          </w:tcPr>
          <w:p w14:paraId="2D40954A" w14:textId="77777777" w:rsidR="00BC2C1E" w:rsidRPr="000B060C" w:rsidRDefault="00BC2C1E" w:rsidP="00BC2C1E">
            <w:pPr>
              <w:jc w:val="center"/>
              <w:rPr>
                <w:sz w:val="20"/>
                <w:szCs w:val="20"/>
              </w:rPr>
            </w:pPr>
            <w:r w:rsidRPr="000B060C">
              <w:rPr>
                <w:sz w:val="20"/>
                <w:szCs w:val="20"/>
              </w:rPr>
              <w:t>VN – Technologická časť</w:t>
            </w:r>
          </w:p>
        </w:tc>
      </w:tr>
    </w:tbl>
    <w:p w14:paraId="5F145031" w14:textId="77777777" w:rsidR="00BC2C1E" w:rsidRPr="000B060C" w:rsidRDefault="00BC2C1E" w:rsidP="00971664">
      <w:pPr>
        <w:pStyle w:val="00-05"/>
        <w:ind w:left="0" w:firstLine="0"/>
        <w:rPr>
          <w:sz w:val="20"/>
        </w:rPr>
      </w:pPr>
    </w:p>
    <w:sectPr w:rsidR="00BC2C1E" w:rsidRPr="000B060C" w:rsidSect="00D00010">
      <w:headerReference w:type="default" r:id="rId11"/>
      <w:footerReference w:type="even" r:id="rId12"/>
      <w:footerReference w:type="default" r:id="rId13"/>
      <w:pgSz w:w="11907" w:h="16840" w:code="9"/>
      <w:pgMar w:top="1418" w:right="851" w:bottom="1276" w:left="1418" w:header="709" w:footer="709" w:gutter="0"/>
      <w:cols w:space="708"/>
      <w:noEndnote/>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4E5A282" w16cid:durableId="2B4360DE"/>
  <w16cid:commentId w16cid:paraId="53FE6D21" w16cid:durableId="2B4360DF"/>
  <w16cid:commentId w16cid:paraId="2416920D" w16cid:durableId="2B421F22"/>
  <w16cid:commentId w16cid:paraId="1C6BB6B6" w16cid:durableId="2B4360E1"/>
  <w16cid:commentId w16cid:paraId="24E1568C" w16cid:durableId="2B4360E2"/>
  <w16cid:commentId w16cid:paraId="2D71711C" w16cid:durableId="2B3DE8FC"/>
  <w16cid:commentId w16cid:paraId="1BFF2482" w16cid:durableId="2B3DE9B0"/>
  <w16cid:commentId w16cid:paraId="648DAE8E" w16cid:durableId="2B3DEA03"/>
  <w16cid:commentId w16cid:paraId="76C46EA9" w16cid:durableId="2B3DEACE"/>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989D02" w14:textId="77777777" w:rsidR="006E2252" w:rsidRDefault="006E2252">
      <w:r>
        <w:separator/>
      </w:r>
    </w:p>
    <w:p w14:paraId="7ECC2C0A" w14:textId="77777777" w:rsidR="006E2252" w:rsidRDefault="006E2252"/>
  </w:endnote>
  <w:endnote w:type="continuationSeparator" w:id="0">
    <w:p w14:paraId="368581F0" w14:textId="77777777" w:rsidR="006E2252" w:rsidRDefault="006E2252">
      <w:r>
        <w:continuationSeparator/>
      </w:r>
    </w:p>
    <w:p w14:paraId="3AD697D9" w14:textId="77777777" w:rsidR="006E2252" w:rsidRDefault="006E2252"/>
  </w:endnote>
  <w:endnote w:type="continuationNotice" w:id="1">
    <w:p w14:paraId="7FACEBBB" w14:textId="77777777" w:rsidR="006E2252" w:rsidRDefault="006E22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DokChampa">
    <w:altName w:val="Leelawadee UI"/>
    <w:charset w:val="DE"/>
    <w:family w:val="swiss"/>
    <w:pitch w:val="variable"/>
    <w:sig w:usb0="83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 w:name="Calibri">
    <w:altName w:val="Calibri"/>
    <w:panose1 w:val="020F0502020204030204"/>
    <w:charset w:val="EE"/>
    <w:family w:val="swiss"/>
    <w:pitch w:val="variable"/>
    <w:sig w:usb0="E0002AFF" w:usb1="4000ACFF" w:usb2="00000001" w:usb3="00000000" w:csb0="000001FF" w:csb1="00000000"/>
  </w:font>
  <w:font w:name="TimesNewRoman">
    <w:altName w:val="Times New Roman"/>
    <w:panose1 w:val="00000000000000000000"/>
    <w:charset w:val="00"/>
    <w:family w:val="roman"/>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5116DD" w14:textId="77777777" w:rsidR="00211156" w:rsidRDefault="00211156" w:rsidP="008304FB">
    <w:pPr>
      <w:pStyle w:val="Pta"/>
      <w:framePr w:wrap="around" w:vAnchor="text" w:hAnchor="margin" w:xAlign="right" w:y="1"/>
    </w:pPr>
    <w:r>
      <w:fldChar w:fldCharType="begin"/>
    </w:r>
    <w:r>
      <w:instrText xml:space="preserve">PAGE  </w:instrText>
    </w:r>
    <w:r>
      <w:fldChar w:fldCharType="end"/>
    </w:r>
  </w:p>
  <w:p w14:paraId="01E6F647" w14:textId="77777777" w:rsidR="00211156" w:rsidRDefault="00211156" w:rsidP="00D81EA5">
    <w:pPr>
      <w:pStyle w:val="Pta"/>
      <w:ind w:right="360"/>
    </w:pPr>
  </w:p>
  <w:p w14:paraId="1482BB0B" w14:textId="77777777" w:rsidR="00211156" w:rsidRDefault="0021115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F1C1A3" w14:textId="3AEDC7CB" w:rsidR="00211156" w:rsidRPr="00D3108D" w:rsidRDefault="00211156" w:rsidP="00D3108D">
    <w:pPr>
      <w:pStyle w:val="Pta"/>
      <w:rPr>
        <w:i w:val="0"/>
        <w:szCs w:val="18"/>
      </w:rPr>
    </w:pPr>
    <w:r w:rsidRPr="008B2613">
      <w:rPr>
        <w:sz w:val="18"/>
        <w:szCs w:val="18"/>
      </w:rPr>
      <w:t>Podklady a požiadavky na vypracovanie DSZ, DUR a Oznámenie 8a</w:t>
    </w:r>
    <w:r w:rsidRPr="00D3108D">
      <w:tab/>
    </w:r>
    <w:r w:rsidRPr="00D3108D">
      <w:rPr>
        <w:i w:val="0"/>
      </w:rPr>
      <w:fldChar w:fldCharType="begin"/>
    </w:r>
    <w:r w:rsidRPr="00D3108D">
      <w:rPr>
        <w:i w:val="0"/>
      </w:rPr>
      <w:instrText xml:space="preserve"> PAGE </w:instrText>
    </w:r>
    <w:r w:rsidRPr="00D3108D">
      <w:rPr>
        <w:i w:val="0"/>
      </w:rPr>
      <w:fldChar w:fldCharType="separate"/>
    </w:r>
    <w:r w:rsidR="009E4CB9">
      <w:rPr>
        <w:i w:val="0"/>
        <w:noProof/>
      </w:rPr>
      <w:t>8</w:t>
    </w:r>
    <w:r w:rsidRPr="00D3108D">
      <w:rPr>
        <w:i w:val="0"/>
      </w:rPr>
      <w:fldChar w:fldCharType="end"/>
    </w:r>
    <w:r w:rsidRPr="00D3108D">
      <w:rPr>
        <w:i w:val="0"/>
      </w:rPr>
      <w:t>/</w:t>
    </w:r>
    <w:r w:rsidRPr="00D3108D">
      <w:rPr>
        <w:i w:val="0"/>
      </w:rPr>
      <w:fldChar w:fldCharType="begin"/>
    </w:r>
    <w:r w:rsidRPr="00D3108D">
      <w:rPr>
        <w:i w:val="0"/>
      </w:rPr>
      <w:instrText xml:space="preserve"> NUMPAGES </w:instrText>
    </w:r>
    <w:r w:rsidRPr="00D3108D">
      <w:rPr>
        <w:i w:val="0"/>
      </w:rPr>
      <w:fldChar w:fldCharType="separate"/>
    </w:r>
    <w:r w:rsidR="009E4CB9">
      <w:rPr>
        <w:i w:val="0"/>
        <w:noProof/>
      </w:rPr>
      <w:t>14</w:t>
    </w:r>
    <w:r w:rsidRPr="00D3108D">
      <w:rPr>
        <w:i w:val="0"/>
      </w:rPr>
      <w:fldChar w:fldCharType="end"/>
    </w:r>
  </w:p>
  <w:p w14:paraId="7F9E45EE" w14:textId="77777777" w:rsidR="00211156" w:rsidRDefault="0021115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1D9E45" w14:textId="77777777" w:rsidR="006E2252" w:rsidRDefault="006E2252">
      <w:r>
        <w:separator/>
      </w:r>
    </w:p>
    <w:p w14:paraId="014DACF0" w14:textId="77777777" w:rsidR="006E2252" w:rsidRDefault="006E2252"/>
  </w:footnote>
  <w:footnote w:type="continuationSeparator" w:id="0">
    <w:p w14:paraId="6821CCC1" w14:textId="77777777" w:rsidR="006E2252" w:rsidRDefault="006E2252">
      <w:r>
        <w:continuationSeparator/>
      </w:r>
    </w:p>
    <w:p w14:paraId="73B8FF22" w14:textId="77777777" w:rsidR="006E2252" w:rsidRDefault="006E2252"/>
  </w:footnote>
  <w:footnote w:type="continuationNotice" w:id="1">
    <w:p w14:paraId="51FEA5F3" w14:textId="77777777" w:rsidR="006E2252" w:rsidRDefault="006E2252"/>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6ADE45" w14:textId="7C5FCB7D" w:rsidR="00211156" w:rsidRPr="00954BBE" w:rsidRDefault="00211156" w:rsidP="00954BBE">
    <w:pPr>
      <w:pStyle w:val="Hlavika"/>
      <w:pBdr>
        <w:bottom w:val="none" w:sz="0" w:space="0" w:color="auto"/>
      </w:pBdr>
      <w:tabs>
        <w:tab w:val="left" w:pos="7371"/>
      </w:tabs>
      <w:ind w:right="2262"/>
      <w:rPr>
        <w:rFonts w:cs="Arial"/>
        <w:szCs w:val="22"/>
      </w:rPr>
    </w:pPr>
    <w:r>
      <w:rPr>
        <w:caps w:val="0"/>
        <w:sz w:val="18"/>
        <w:szCs w:val="18"/>
      </w:rPr>
      <w:t>V</w:t>
    </w:r>
    <w:r w:rsidRPr="00C6255B">
      <w:rPr>
        <w:caps w:val="0"/>
        <w:sz w:val="18"/>
        <w:szCs w:val="18"/>
      </w:rPr>
      <w:t>ypracovanie dokumentácie stavebného zámeru (</w:t>
    </w:r>
    <w:r>
      <w:rPr>
        <w:caps w:val="0"/>
        <w:sz w:val="18"/>
        <w:szCs w:val="18"/>
      </w:rPr>
      <w:t>DSZ</w:t>
    </w:r>
    <w:r w:rsidRPr="00C6255B">
      <w:rPr>
        <w:caps w:val="0"/>
        <w:sz w:val="18"/>
        <w:szCs w:val="18"/>
      </w:rPr>
      <w:t xml:space="preserve">), </w:t>
    </w:r>
    <w:r>
      <w:rPr>
        <w:caps w:val="0"/>
        <w:sz w:val="18"/>
        <w:szCs w:val="18"/>
      </w:rPr>
      <w:t xml:space="preserve">Projektu stavby </w:t>
    </w:r>
    <w:r w:rsidRPr="00C6255B">
      <w:rPr>
        <w:caps w:val="0"/>
        <w:sz w:val="18"/>
        <w:szCs w:val="18"/>
      </w:rPr>
      <w:t>(</w:t>
    </w:r>
    <w:r>
      <w:rPr>
        <w:caps w:val="0"/>
        <w:sz w:val="18"/>
        <w:szCs w:val="18"/>
      </w:rPr>
      <w:t>PS), O</w:t>
    </w:r>
    <w:r w:rsidRPr="00C6255B">
      <w:rPr>
        <w:caps w:val="0"/>
        <w:sz w:val="18"/>
        <w:szCs w:val="18"/>
      </w:rPr>
      <w:t xml:space="preserve">známenia o zmene navrhovanej činnosti </w:t>
    </w:r>
    <w:r>
      <w:rPr>
        <w:caps w:val="0"/>
        <w:sz w:val="18"/>
        <w:szCs w:val="18"/>
      </w:rPr>
      <w:t xml:space="preserve">8a </w:t>
    </w:r>
    <w:r w:rsidRPr="00954BBE">
      <w:rPr>
        <w:caps w:val="0"/>
        <w:sz w:val="18"/>
        <w:szCs w:val="18"/>
      </w:rPr>
      <w:t>(Oznámenia 8a)</w:t>
    </w:r>
    <w:r w:rsidRPr="00954BBE">
      <w:rPr>
        <w:szCs w:val="20"/>
      </w:rPr>
      <w:t xml:space="preserve"> </w:t>
    </w:r>
    <w:r w:rsidRPr="00954BBE">
      <w:rPr>
        <w:rFonts w:ascii="Tahoma" w:hAnsi="Tahoma" w:cs="Tahoma"/>
        <w:caps w:val="0"/>
        <w:szCs w:val="20"/>
      </w:rPr>
      <w:t>a auditu bezpečnosti pozemnej komunikácie stavby</w:t>
    </w:r>
  </w:p>
  <w:p w14:paraId="295548AF" w14:textId="2A250445" w:rsidR="00211156" w:rsidRPr="00954BBE" w:rsidRDefault="00211156" w:rsidP="00954BBE">
    <w:pPr>
      <w:pStyle w:val="Hlavika"/>
      <w:pBdr>
        <w:bottom w:val="none" w:sz="0" w:space="0" w:color="auto"/>
      </w:pBdr>
      <w:rPr>
        <w:rFonts w:cs="Arial"/>
        <w:sz w:val="18"/>
        <w:szCs w:val="22"/>
      </w:rPr>
    </w:pPr>
    <w:r w:rsidRPr="00954BBE">
      <w:rPr>
        <w:rFonts w:cs="Arial"/>
        <w:szCs w:val="22"/>
      </w:rPr>
      <w:t>DIAĽNICA D2 križovatka bratislava - Čunovo</w:t>
    </w:r>
    <w:r w:rsidRPr="00954BBE">
      <w:rPr>
        <w:rFonts w:cs="Arial"/>
        <w:szCs w:val="22"/>
      </w:rPr>
      <w:tab/>
      <w:t xml:space="preserve">Príloha č. </w:t>
    </w:r>
    <w:r w:rsidRPr="00954BBE">
      <w:rPr>
        <w:rFonts w:cs="Arial"/>
        <w:caps w:val="0"/>
        <w:szCs w:val="22"/>
      </w:rPr>
      <w:t>1 k časti B1</w:t>
    </w:r>
  </w:p>
  <w:p w14:paraId="47D23618" w14:textId="77777777" w:rsidR="00211156" w:rsidRDefault="00211156"/>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0717A"/>
    <w:multiLevelType w:val="hybridMultilevel"/>
    <w:tmpl w:val="57B2BFD8"/>
    <w:lvl w:ilvl="0" w:tplc="145675D0">
      <w:start w:val="1"/>
      <w:numFmt w:val="bullet"/>
      <w:lvlText w:val="•"/>
      <w:lvlJc w:val="left"/>
      <w:pPr>
        <w:ind w:left="1004"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 w15:restartNumberingAfterBreak="0">
    <w:nsid w:val="0A494E8A"/>
    <w:multiLevelType w:val="hybridMultilevel"/>
    <w:tmpl w:val="98EC1C68"/>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 w15:restartNumberingAfterBreak="0">
    <w:nsid w:val="0A575117"/>
    <w:multiLevelType w:val="hybridMultilevel"/>
    <w:tmpl w:val="5776CD76"/>
    <w:lvl w:ilvl="0" w:tplc="145675D0">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B8C1D1E"/>
    <w:multiLevelType w:val="multilevel"/>
    <w:tmpl w:val="76FE53FC"/>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sk-SK" w:eastAsia="sk-SK" w:bidi="sk-SK"/>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ECF55B2"/>
    <w:multiLevelType w:val="hybridMultilevel"/>
    <w:tmpl w:val="3F2E2066"/>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5" w15:restartNumberingAfterBreak="0">
    <w:nsid w:val="111C21A9"/>
    <w:multiLevelType w:val="hybridMultilevel"/>
    <w:tmpl w:val="EC342EE2"/>
    <w:lvl w:ilvl="0" w:tplc="D2162410">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13E608E6"/>
    <w:multiLevelType w:val="hybridMultilevel"/>
    <w:tmpl w:val="183E65E6"/>
    <w:lvl w:ilvl="0" w:tplc="145675D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B973407"/>
    <w:multiLevelType w:val="hybridMultilevel"/>
    <w:tmpl w:val="9E92F03C"/>
    <w:lvl w:ilvl="0" w:tplc="041B0001">
      <w:start w:val="1"/>
      <w:numFmt w:val="bullet"/>
      <w:lvlText w:val=""/>
      <w:lvlJc w:val="left"/>
      <w:pPr>
        <w:ind w:left="720" w:hanging="360"/>
      </w:pPr>
      <w:rPr>
        <w:rFonts w:ascii="Symbol" w:hAnsi="Symbol" w:hint="default"/>
      </w:rPr>
    </w:lvl>
    <w:lvl w:ilvl="1" w:tplc="CAFA5658">
      <w:start w:val="1"/>
      <w:numFmt w:val="bullet"/>
      <w:lvlText w:val="–"/>
      <w:lvlJc w:val="left"/>
      <w:pPr>
        <w:ind w:left="1440" w:hanging="360"/>
      </w:pPr>
      <w:rPr>
        <w:rFonts w:ascii="Arial" w:eastAsia="Times New Roman" w:hAnsi="Arial" w:cs="Aria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3A81617"/>
    <w:multiLevelType w:val="hybridMultilevel"/>
    <w:tmpl w:val="80DC04F4"/>
    <w:lvl w:ilvl="0" w:tplc="64EAD23C">
      <w:start w:val="4"/>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5F55A4D"/>
    <w:multiLevelType w:val="hybridMultilevel"/>
    <w:tmpl w:val="9AD2F8A0"/>
    <w:lvl w:ilvl="0" w:tplc="25DA7644">
      <w:start w:val="1"/>
      <w:numFmt w:val="bullet"/>
      <w:lvlText w:val=""/>
      <w:lvlJc w:val="left"/>
      <w:pPr>
        <w:ind w:left="1004" w:hanging="360"/>
      </w:pPr>
      <w:rPr>
        <w:rFonts w:ascii="Symbol" w:hAnsi="Symbol" w:hint="default"/>
      </w:rPr>
    </w:lvl>
    <w:lvl w:ilvl="1" w:tplc="25DA7644">
      <w:start w:val="1"/>
      <w:numFmt w:val="bullet"/>
      <w:lvlText w:val=""/>
      <w:lvlJc w:val="left"/>
      <w:pPr>
        <w:ind w:left="1724" w:hanging="360"/>
      </w:pPr>
      <w:rPr>
        <w:rFonts w:ascii="Symbol" w:hAnsi="Symbol"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28F450D6"/>
    <w:multiLevelType w:val="hybridMultilevel"/>
    <w:tmpl w:val="AF5A8918"/>
    <w:lvl w:ilvl="0" w:tplc="041B0001">
      <w:start w:val="1"/>
      <w:numFmt w:val="bullet"/>
      <w:lvlText w:val=""/>
      <w:lvlJc w:val="left"/>
      <w:pPr>
        <w:ind w:left="1435" w:hanging="360"/>
      </w:pPr>
      <w:rPr>
        <w:rFonts w:ascii="Symbol" w:hAnsi="Symbol" w:hint="default"/>
      </w:rPr>
    </w:lvl>
    <w:lvl w:ilvl="1" w:tplc="041B0001">
      <w:start w:val="1"/>
      <w:numFmt w:val="bullet"/>
      <w:lvlText w:val=""/>
      <w:lvlJc w:val="left"/>
      <w:pPr>
        <w:ind w:left="644" w:hanging="360"/>
      </w:pPr>
      <w:rPr>
        <w:rFonts w:ascii="Symbol" w:hAnsi="Symbol" w:hint="default"/>
      </w:rPr>
    </w:lvl>
    <w:lvl w:ilvl="2" w:tplc="041B0005" w:tentative="1">
      <w:start w:val="1"/>
      <w:numFmt w:val="bullet"/>
      <w:lvlText w:val=""/>
      <w:lvlJc w:val="left"/>
      <w:pPr>
        <w:ind w:left="2875" w:hanging="360"/>
      </w:pPr>
      <w:rPr>
        <w:rFonts w:ascii="Wingdings" w:hAnsi="Wingdings" w:hint="default"/>
      </w:rPr>
    </w:lvl>
    <w:lvl w:ilvl="3" w:tplc="041B0001" w:tentative="1">
      <w:start w:val="1"/>
      <w:numFmt w:val="bullet"/>
      <w:lvlText w:val=""/>
      <w:lvlJc w:val="left"/>
      <w:pPr>
        <w:ind w:left="3595" w:hanging="360"/>
      </w:pPr>
      <w:rPr>
        <w:rFonts w:ascii="Symbol" w:hAnsi="Symbol" w:hint="default"/>
      </w:rPr>
    </w:lvl>
    <w:lvl w:ilvl="4" w:tplc="041B0003" w:tentative="1">
      <w:start w:val="1"/>
      <w:numFmt w:val="bullet"/>
      <w:lvlText w:val="o"/>
      <w:lvlJc w:val="left"/>
      <w:pPr>
        <w:ind w:left="4315" w:hanging="360"/>
      </w:pPr>
      <w:rPr>
        <w:rFonts w:ascii="Courier New" w:hAnsi="Courier New" w:cs="Courier New" w:hint="default"/>
      </w:rPr>
    </w:lvl>
    <w:lvl w:ilvl="5" w:tplc="041B0005" w:tentative="1">
      <w:start w:val="1"/>
      <w:numFmt w:val="bullet"/>
      <w:lvlText w:val=""/>
      <w:lvlJc w:val="left"/>
      <w:pPr>
        <w:ind w:left="5035" w:hanging="360"/>
      </w:pPr>
      <w:rPr>
        <w:rFonts w:ascii="Wingdings" w:hAnsi="Wingdings" w:hint="default"/>
      </w:rPr>
    </w:lvl>
    <w:lvl w:ilvl="6" w:tplc="041B0001" w:tentative="1">
      <w:start w:val="1"/>
      <w:numFmt w:val="bullet"/>
      <w:lvlText w:val=""/>
      <w:lvlJc w:val="left"/>
      <w:pPr>
        <w:ind w:left="5755" w:hanging="360"/>
      </w:pPr>
      <w:rPr>
        <w:rFonts w:ascii="Symbol" w:hAnsi="Symbol" w:hint="default"/>
      </w:rPr>
    </w:lvl>
    <w:lvl w:ilvl="7" w:tplc="041B0003" w:tentative="1">
      <w:start w:val="1"/>
      <w:numFmt w:val="bullet"/>
      <w:lvlText w:val="o"/>
      <w:lvlJc w:val="left"/>
      <w:pPr>
        <w:ind w:left="6475" w:hanging="360"/>
      </w:pPr>
      <w:rPr>
        <w:rFonts w:ascii="Courier New" w:hAnsi="Courier New" w:cs="Courier New" w:hint="default"/>
      </w:rPr>
    </w:lvl>
    <w:lvl w:ilvl="8" w:tplc="041B0005" w:tentative="1">
      <w:start w:val="1"/>
      <w:numFmt w:val="bullet"/>
      <w:lvlText w:val=""/>
      <w:lvlJc w:val="left"/>
      <w:pPr>
        <w:ind w:left="7195" w:hanging="360"/>
      </w:pPr>
      <w:rPr>
        <w:rFonts w:ascii="Wingdings" w:hAnsi="Wingdings" w:hint="default"/>
      </w:rPr>
    </w:lvl>
  </w:abstractNum>
  <w:abstractNum w:abstractNumId="11" w15:restartNumberingAfterBreak="0">
    <w:nsid w:val="2D5C6B00"/>
    <w:multiLevelType w:val="hybridMultilevel"/>
    <w:tmpl w:val="2C96BAD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32BF066D"/>
    <w:multiLevelType w:val="hybridMultilevel"/>
    <w:tmpl w:val="CF1AB3C8"/>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3" w15:restartNumberingAfterBreak="0">
    <w:nsid w:val="398D2558"/>
    <w:multiLevelType w:val="hybridMultilevel"/>
    <w:tmpl w:val="8B3C19FA"/>
    <w:lvl w:ilvl="0" w:tplc="A70E37B8">
      <w:numFmt w:val="bullet"/>
      <w:lvlText w:val="-"/>
      <w:lvlJc w:val="left"/>
      <w:pPr>
        <w:ind w:left="1364" w:hanging="360"/>
      </w:pPr>
      <w:rPr>
        <w:rFonts w:ascii="Arial" w:eastAsia="Times New Roman" w:hAnsi="Arial" w:cs="Arial" w:hint="default"/>
      </w:rPr>
    </w:lvl>
    <w:lvl w:ilvl="1" w:tplc="A70E37B8">
      <w:numFmt w:val="bullet"/>
      <w:lvlText w:val="-"/>
      <w:lvlJc w:val="left"/>
      <w:pPr>
        <w:ind w:left="2084" w:hanging="360"/>
      </w:pPr>
      <w:rPr>
        <w:rFonts w:ascii="Arial" w:eastAsia="Times New Roman" w:hAnsi="Arial" w:cs="Arial" w:hint="default"/>
      </w:rPr>
    </w:lvl>
    <w:lvl w:ilvl="2" w:tplc="041B0005" w:tentative="1">
      <w:start w:val="1"/>
      <w:numFmt w:val="bullet"/>
      <w:lvlText w:val=""/>
      <w:lvlJc w:val="left"/>
      <w:pPr>
        <w:ind w:left="2804" w:hanging="360"/>
      </w:pPr>
      <w:rPr>
        <w:rFonts w:ascii="Wingdings" w:hAnsi="Wingdings" w:hint="default"/>
      </w:rPr>
    </w:lvl>
    <w:lvl w:ilvl="3" w:tplc="041B0001" w:tentative="1">
      <w:start w:val="1"/>
      <w:numFmt w:val="bullet"/>
      <w:lvlText w:val=""/>
      <w:lvlJc w:val="left"/>
      <w:pPr>
        <w:ind w:left="3524" w:hanging="360"/>
      </w:pPr>
      <w:rPr>
        <w:rFonts w:ascii="Symbol" w:hAnsi="Symbol" w:hint="default"/>
      </w:rPr>
    </w:lvl>
    <w:lvl w:ilvl="4" w:tplc="041B0003" w:tentative="1">
      <w:start w:val="1"/>
      <w:numFmt w:val="bullet"/>
      <w:lvlText w:val="o"/>
      <w:lvlJc w:val="left"/>
      <w:pPr>
        <w:ind w:left="4244" w:hanging="360"/>
      </w:pPr>
      <w:rPr>
        <w:rFonts w:ascii="Courier New" w:hAnsi="Courier New" w:cs="Courier New" w:hint="default"/>
      </w:rPr>
    </w:lvl>
    <w:lvl w:ilvl="5" w:tplc="041B0005" w:tentative="1">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tentative="1">
      <w:start w:val="1"/>
      <w:numFmt w:val="bullet"/>
      <w:lvlText w:val="o"/>
      <w:lvlJc w:val="left"/>
      <w:pPr>
        <w:ind w:left="6404" w:hanging="360"/>
      </w:pPr>
      <w:rPr>
        <w:rFonts w:ascii="Courier New" w:hAnsi="Courier New" w:cs="Courier New" w:hint="default"/>
      </w:rPr>
    </w:lvl>
    <w:lvl w:ilvl="8" w:tplc="041B0005" w:tentative="1">
      <w:start w:val="1"/>
      <w:numFmt w:val="bullet"/>
      <w:lvlText w:val=""/>
      <w:lvlJc w:val="left"/>
      <w:pPr>
        <w:ind w:left="7124" w:hanging="360"/>
      </w:pPr>
      <w:rPr>
        <w:rFonts w:ascii="Wingdings" w:hAnsi="Wingdings" w:hint="default"/>
      </w:rPr>
    </w:lvl>
  </w:abstractNum>
  <w:abstractNum w:abstractNumId="14" w15:restartNumberingAfterBreak="0">
    <w:nsid w:val="3E7B2361"/>
    <w:multiLevelType w:val="hybridMultilevel"/>
    <w:tmpl w:val="CD76D638"/>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5" w15:restartNumberingAfterBreak="0">
    <w:nsid w:val="3EA3316A"/>
    <w:multiLevelType w:val="hybridMultilevel"/>
    <w:tmpl w:val="37484D48"/>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F364057"/>
    <w:multiLevelType w:val="hybridMultilevel"/>
    <w:tmpl w:val="F4121828"/>
    <w:lvl w:ilvl="0" w:tplc="FAA0867A">
      <w:start w:val="1"/>
      <w:numFmt w:val="lowerLetter"/>
      <w:lvlText w:val="%1)"/>
      <w:lvlJc w:val="left"/>
      <w:pPr>
        <w:ind w:left="360" w:hanging="360"/>
      </w:pPr>
      <w:rPr>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415528F6"/>
    <w:multiLevelType w:val="hybridMultilevel"/>
    <w:tmpl w:val="59FC8FD6"/>
    <w:lvl w:ilvl="0" w:tplc="A70E37B8">
      <w:numFmt w:val="bullet"/>
      <w:lvlText w:val="-"/>
      <w:lvlJc w:val="left"/>
      <w:pPr>
        <w:ind w:left="1004" w:hanging="360"/>
      </w:pPr>
      <w:rPr>
        <w:rFonts w:ascii="Arial" w:eastAsia="Times New Roman" w:hAnsi="Arial" w:cs="Aria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8" w15:restartNumberingAfterBreak="0">
    <w:nsid w:val="42E0607A"/>
    <w:multiLevelType w:val="hybridMultilevel"/>
    <w:tmpl w:val="FF6A2422"/>
    <w:lvl w:ilvl="0" w:tplc="CB8A0A3A">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49307693"/>
    <w:multiLevelType w:val="hybridMultilevel"/>
    <w:tmpl w:val="4ADAF14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4A072728"/>
    <w:multiLevelType w:val="hybridMultilevel"/>
    <w:tmpl w:val="942E1C9E"/>
    <w:lvl w:ilvl="0" w:tplc="F2F43FCA">
      <w:start w:val="4"/>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3B87D78"/>
    <w:multiLevelType w:val="hybridMultilevel"/>
    <w:tmpl w:val="973204D0"/>
    <w:lvl w:ilvl="0" w:tplc="145675D0">
      <w:start w:val="1"/>
      <w:numFmt w:val="bullet"/>
      <w:lvlText w:val="•"/>
      <w:lvlJc w:val="left"/>
      <w:pPr>
        <w:ind w:left="720"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668E16E8"/>
    <w:multiLevelType w:val="multilevel"/>
    <w:tmpl w:val="D56084E4"/>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8AC4DEC"/>
    <w:multiLevelType w:val="hybridMultilevel"/>
    <w:tmpl w:val="58B6A0D0"/>
    <w:lvl w:ilvl="0" w:tplc="145675D0">
      <w:start w:val="1"/>
      <w:numFmt w:val="bullet"/>
      <w:lvlText w:val="•"/>
      <w:lvlJc w:val="left"/>
      <w:pPr>
        <w:ind w:left="720"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70F658DA"/>
    <w:multiLevelType w:val="singleLevel"/>
    <w:tmpl w:val="090EB2D2"/>
    <w:lvl w:ilvl="0">
      <w:numFmt w:val="decimal"/>
      <w:lvlText w:val="*"/>
      <w:lvlJc w:val="left"/>
    </w:lvl>
  </w:abstractNum>
  <w:abstractNum w:abstractNumId="25" w15:restartNumberingAfterBreak="0">
    <w:nsid w:val="75E17E65"/>
    <w:multiLevelType w:val="hybridMultilevel"/>
    <w:tmpl w:val="71A07A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6" w15:restartNumberingAfterBreak="0">
    <w:nsid w:val="7D6317A9"/>
    <w:multiLevelType w:val="hybridMultilevel"/>
    <w:tmpl w:val="EBB63F94"/>
    <w:lvl w:ilvl="0" w:tplc="145675D0">
      <w:start w:val="1"/>
      <w:numFmt w:val="bullet"/>
      <w:lvlText w:val="•"/>
      <w:lvlJc w:val="left"/>
      <w:pPr>
        <w:ind w:left="927" w:hanging="36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41B0003">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num w:numId="1">
    <w:abstractNumId w:val="24"/>
  </w:num>
  <w:num w:numId="2">
    <w:abstractNumId w:val="16"/>
  </w:num>
  <w:num w:numId="3">
    <w:abstractNumId w:val="8"/>
  </w:num>
  <w:num w:numId="4">
    <w:abstractNumId w:val="3"/>
  </w:num>
  <w:num w:numId="5">
    <w:abstractNumId w:val="25"/>
  </w:num>
  <w:num w:numId="6">
    <w:abstractNumId w:val="15"/>
  </w:num>
  <w:num w:numId="7">
    <w:abstractNumId w:val="22"/>
  </w:num>
  <w:num w:numId="8">
    <w:abstractNumId w:val="18"/>
  </w:num>
  <w:num w:numId="9">
    <w:abstractNumId w:val="20"/>
  </w:num>
  <w:num w:numId="10">
    <w:abstractNumId w:val="10"/>
  </w:num>
  <w:num w:numId="11">
    <w:abstractNumId w:val="19"/>
  </w:num>
  <w:num w:numId="12">
    <w:abstractNumId w:val="26"/>
  </w:num>
  <w:num w:numId="13">
    <w:abstractNumId w:val="23"/>
  </w:num>
  <w:num w:numId="14">
    <w:abstractNumId w:val="2"/>
  </w:num>
  <w:num w:numId="15">
    <w:abstractNumId w:val="11"/>
  </w:num>
  <w:num w:numId="16">
    <w:abstractNumId w:val="7"/>
  </w:num>
  <w:num w:numId="17">
    <w:abstractNumId w:val="9"/>
  </w:num>
  <w:num w:numId="18">
    <w:abstractNumId w:val="5"/>
  </w:num>
  <w:num w:numId="19">
    <w:abstractNumId w:val="0"/>
  </w:num>
  <w:num w:numId="20">
    <w:abstractNumId w:val="12"/>
  </w:num>
  <w:num w:numId="21">
    <w:abstractNumId w:val="13"/>
  </w:num>
  <w:num w:numId="22">
    <w:abstractNumId w:val="4"/>
  </w:num>
  <w:num w:numId="23">
    <w:abstractNumId w:val="17"/>
  </w:num>
  <w:num w:numId="24">
    <w:abstractNumId w:val="1"/>
  </w:num>
  <w:num w:numId="25">
    <w:abstractNumId w:val="14"/>
  </w:num>
  <w:num w:numId="26">
    <w:abstractNumId w:val="21"/>
  </w:num>
  <w:num w:numId="27">
    <w:abstractNumId w:val="6"/>
  </w:num>
  <w:numIdMacAtCleanup w:val="26"/>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rik Weiss">
    <w15:presenceInfo w15:providerId="AD" w15:userId="S-1-5-21-2632814639-3980634626-3591563423-9609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119"/>
    <w:rsid w:val="00002ACB"/>
    <w:rsid w:val="000054C7"/>
    <w:rsid w:val="0000640C"/>
    <w:rsid w:val="00007BD4"/>
    <w:rsid w:val="00011C79"/>
    <w:rsid w:val="00012B13"/>
    <w:rsid w:val="00013D93"/>
    <w:rsid w:val="00015468"/>
    <w:rsid w:val="000208A1"/>
    <w:rsid w:val="0002102C"/>
    <w:rsid w:val="00023126"/>
    <w:rsid w:val="0002487E"/>
    <w:rsid w:val="00025F54"/>
    <w:rsid w:val="00026273"/>
    <w:rsid w:val="00030D6B"/>
    <w:rsid w:val="00033749"/>
    <w:rsid w:val="00034C1A"/>
    <w:rsid w:val="00035712"/>
    <w:rsid w:val="00037622"/>
    <w:rsid w:val="00037A0D"/>
    <w:rsid w:val="00037AC3"/>
    <w:rsid w:val="0004070D"/>
    <w:rsid w:val="00041481"/>
    <w:rsid w:val="000420C9"/>
    <w:rsid w:val="00044A81"/>
    <w:rsid w:val="00044E23"/>
    <w:rsid w:val="00045147"/>
    <w:rsid w:val="00045E6B"/>
    <w:rsid w:val="000469C9"/>
    <w:rsid w:val="00052AD2"/>
    <w:rsid w:val="00052DB2"/>
    <w:rsid w:val="00052EB2"/>
    <w:rsid w:val="0005371F"/>
    <w:rsid w:val="00055574"/>
    <w:rsid w:val="000572B6"/>
    <w:rsid w:val="00060C19"/>
    <w:rsid w:val="00060E8B"/>
    <w:rsid w:val="0006265B"/>
    <w:rsid w:val="000633E2"/>
    <w:rsid w:val="00063EB8"/>
    <w:rsid w:val="00064AF3"/>
    <w:rsid w:val="00064B62"/>
    <w:rsid w:val="00065B13"/>
    <w:rsid w:val="00066674"/>
    <w:rsid w:val="00067406"/>
    <w:rsid w:val="000718CC"/>
    <w:rsid w:val="00071FC3"/>
    <w:rsid w:val="0007314C"/>
    <w:rsid w:val="000750A9"/>
    <w:rsid w:val="00077D1D"/>
    <w:rsid w:val="0008041C"/>
    <w:rsid w:val="00080C55"/>
    <w:rsid w:val="00081674"/>
    <w:rsid w:val="00082DD0"/>
    <w:rsid w:val="00090EEE"/>
    <w:rsid w:val="00091439"/>
    <w:rsid w:val="00092A38"/>
    <w:rsid w:val="00093250"/>
    <w:rsid w:val="00093C9F"/>
    <w:rsid w:val="000941E9"/>
    <w:rsid w:val="00095606"/>
    <w:rsid w:val="00095A06"/>
    <w:rsid w:val="00095BFF"/>
    <w:rsid w:val="000A03C7"/>
    <w:rsid w:val="000A33AB"/>
    <w:rsid w:val="000A33DB"/>
    <w:rsid w:val="000A3828"/>
    <w:rsid w:val="000A40DD"/>
    <w:rsid w:val="000A4A08"/>
    <w:rsid w:val="000A4C52"/>
    <w:rsid w:val="000B060C"/>
    <w:rsid w:val="000B0730"/>
    <w:rsid w:val="000B2279"/>
    <w:rsid w:val="000B2311"/>
    <w:rsid w:val="000B5EF2"/>
    <w:rsid w:val="000C6060"/>
    <w:rsid w:val="000D7B1C"/>
    <w:rsid w:val="000D7B8C"/>
    <w:rsid w:val="000E2CBD"/>
    <w:rsid w:val="000E3893"/>
    <w:rsid w:val="000E3C17"/>
    <w:rsid w:val="000E5E6C"/>
    <w:rsid w:val="000E64ED"/>
    <w:rsid w:val="000E76F5"/>
    <w:rsid w:val="000F074B"/>
    <w:rsid w:val="000F0DC5"/>
    <w:rsid w:val="000F2AAA"/>
    <w:rsid w:val="000F3420"/>
    <w:rsid w:val="000F6B28"/>
    <w:rsid w:val="000F7CD5"/>
    <w:rsid w:val="0010124B"/>
    <w:rsid w:val="00102094"/>
    <w:rsid w:val="001023C7"/>
    <w:rsid w:val="00102769"/>
    <w:rsid w:val="001041CF"/>
    <w:rsid w:val="00104837"/>
    <w:rsid w:val="001057BB"/>
    <w:rsid w:val="00105C47"/>
    <w:rsid w:val="00105C77"/>
    <w:rsid w:val="00106309"/>
    <w:rsid w:val="00106F8F"/>
    <w:rsid w:val="00114A2A"/>
    <w:rsid w:val="00114AD2"/>
    <w:rsid w:val="00115EB7"/>
    <w:rsid w:val="00115F16"/>
    <w:rsid w:val="0011789D"/>
    <w:rsid w:val="0012181C"/>
    <w:rsid w:val="00122ED0"/>
    <w:rsid w:val="00123FDB"/>
    <w:rsid w:val="00124DB8"/>
    <w:rsid w:val="00124F47"/>
    <w:rsid w:val="00130FA0"/>
    <w:rsid w:val="00131DD7"/>
    <w:rsid w:val="00132D8D"/>
    <w:rsid w:val="00134A0C"/>
    <w:rsid w:val="001367DA"/>
    <w:rsid w:val="0013682E"/>
    <w:rsid w:val="001379F9"/>
    <w:rsid w:val="00140C0A"/>
    <w:rsid w:val="00141467"/>
    <w:rsid w:val="00142C84"/>
    <w:rsid w:val="00143741"/>
    <w:rsid w:val="00144C48"/>
    <w:rsid w:val="00145BA3"/>
    <w:rsid w:val="00147BDD"/>
    <w:rsid w:val="001507FF"/>
    <w:rsid w:val="00150BAB"/>
    <w:rsid w:val="001522E0"/>
    <w:rsid w:val="001524DD"/>
    <w:rsid w:val="00153A6A"/>
    <w:rsid w:val="001552F3"/>
    <w:rsid w:val="001570EA"/>
    <w:rsid w:val="00162A95"/>
    <w:rsid w:val="00163794"/>
    <w:rsid w:val="001671BD"/>
    <w:rsid w:val="0016756D"/>
    <w:rsid w:val="0016786C"/>
    <w:rsid w:val="00170BCF"/>
    <w:rsid w:val="00170E7A"/>
    <w:rsid w:val="001711D7"/>
    <w:rsid w:val="00172E22"/>
    <w:rsid w:val="00174A87"/>
    <w:rsid w:val="00174B37"/>
    <w:rsid w:val="001761EC"/>
    <w:rsid w:val="00176467"/>
    <w:rsid w:val="0017794B"/>
    <w:rsid w:val="00180C29"/>
    <w:rsid w:val="00182D8E"/>
    <w:rsid w:val="00182E04"/>
    <w:rsid w:val="001840F9"/>
    <w:rsid w:val="001848EA"/>
    <w:rsid w:val="00184DEA"/>
    <w:rsid w:val="00185E0F"/>
    <w:rsid w:val="00191CBE"/>
    <w:rsid w:val="00192D79"/>
    <w:rsid w:val="001931FC"/>
    <w:rsid w:val="0019455B"/>
    <w:rsid w:val="001949F3"/>
    <w:rsid w:val="00194AC7"/>
    <w:rsid w:val="0019547E"/>
    <w:rsid w:val="001966EC"/>
    <w:rsid w:val="001A1FD7"/>
    <w:rsid w:val="001A331A"/>
    <w:rsid w:val="001A48F9"/>
    <w:rsid w:val="001A5536"/>
    <w:rsid w:val="001A58D0"/>
    <w:rsid w:val="001A5DD3"/>
    <w:rsid w:val="001B1A6C"/>
    <w:rsid w:val="001B1EB5"/>
    <w:rsid w:val="001B4491"/>
    <w:rsid w:val="001B5CDA"/>
    <w:rsid w:val="001B73A2"/>
    <w:rsid w:val="001C0879"/>
    <w:rsid w:val="001C11B9"/>
    <w:rsid w:val="001C23B1"/>
    <w:rsid w:val="001C341E"/>
    <w:rsid w:val="001C3ADF"/>
    <w:rsid w:val="001C62E1"/>
    <w:rsid w:val="001D0877"/>
    <w:rsid w:val="001D3AF8"/>
    <w:rsid w:val="001D4E16"/>
    <w:rsid w:val="001D5101"/>
    <w:rsid w:val="001D5D55"/>
    <w:rsid w:val="001D62AC"/>
    <w:rsid w:val="001D7621"/>
    <w:rsid w:val="001E0923"/>
    <w:rsid w:val="001E28AB"/>
    <w:rsid w:val="001E2A61"/>
    <w:rsid w:val="001E2A8D"/>
    <w:rsid w:val="001E35A6"/>
    <w:rsid w:val="001E5BAE"/>
    <w:rsid w:val="001E6964"/>
    <w:rsid w:val="001E7665"/>
    <w:rsid w:val="001F4D86"/>
    <w:rsid w:val="001F4E69"/>
    <w:rsid w:val="00202201"/>
    <w:rsid w:val="0020388C"/>
    <w:rsid w:val="00203925"/>
    <w:rsid w:val="00205357"/>
    <w:rsid w:val="00207055"/>
    <w:rsid w:val="00207074"/>
    <w:rsid w:val="002076DC"/>
    <w:rsid w:val="00211156"/>
    <w:rsid w:val="00212F09"/>
    <w:rsid w:val="00214839"/>
    <w:rsid w:val="00220088"/>
    <w:rsid w:val="00220E02"/>
    <w:rsid w:val="00222759"/>
    <w:rsid w:val="0022673B"/>
    <w:rsid w:val="00230A8D"/>
    <w:rsid w:val="00231A8F"/>
    <w:rsid w:val="00232031"/>
    <w:rsid w:val="00234D90"/>
    <w:rsid w:val="00234DEB"/>
    <w:rsid w:val="00235DC4"/>
    <w:rsid w:val="00240020"/>
    <w:rsid w:val="0024009E"/>
    <w:rsid w:val="002401C0"/>
    <w:rsid w:val="002415AA"/>
    <w:rsid w:val="00241D48"/>
    <w:rsid w:val="00241E01"/>
    <w:rsid w:val="00242F6B"/>
    <w:rsid w:val="002449D9"/>
    <w:rsid w:val="00244A36"/>
    <w:rsid w:val="0024658C"/>
    <w:rsid w:val="0024701F"/>
    <w:rsid w:val="00247255"/>
    <w:rsid w:val="002525CD"/>
    <w:rsid w:val="00253386"/>
    <w:rsid w:val="00253EEB"/>
    <w:rsid w:val="0025440B"/>
    <w:rsid w:val="0025718A"/>
    <w:rsid w:val="00257C9B"/>
    <w:rsid w:val="00260FBB"/>
    <w:rsid w:val="00262018"/>
    <w:rsid w:val="002646D9"/>
    <w:rsid w:val="00264911"/>
    <w:rsid w:val="00265AB1"/>
    <w:rsid w:val="00266B06"/>
    <w:rsid w:val="00271B8E"/>
    <w:rsid w:val="00273587"/>
    <w:rsid w:val="00273AAB"/>
    <w:rsid w:val="00274BFB"/>
    <w:rsid w:val="00274CDC"/>
    <w:rsid w:val="002757FF"/>
    <w:rsid w:val="002765AC"/>
    <w:rsid w:val="00277AD1"/>
    <w:rsid w:val="00281117"/>
    <w:rsid w:val="00281782"/>
    <w:rsid w:val="00281939"/>
    <w:rsid w:val="00281C2C"/>
    <w:rsid w:val="002829B3"/>
    <w:rsid w:val="00282B9D"/>
    <w:rsid w:val="0028597F"/>
    <w:rsid w:val="00290A9B"/>
    <w:rsid w:val="00292670"/>
    <w:rsid w:val="00293AF9"/>
    <w:rsid w:val="0029533D"/>
    <w:rsid w:val="00296930"/>
    <w:rsid w:val="0029719E"/>
    <w:rsid w:val="002A1960"/>
    <w:rsid w:val="002A247C"/>
    <w:rsid w:val="002A26B8"/>
    <w:rsid w:val="002A545E"/>
    <w:rsid w:val="002A72FA"/>
    <w:rsid w:val="002B046D"/>
    <w:rsid w:val="002B242C"/>
    <w:rsid w:val="002B2804"/>
    <w:rsid w:val="002B31C0"/>
    <w:rsid w:val="002B451D"/>
    <w:rsid w:val="002B6991"/>
    <w:rsid w:val="002B739E"/>
    <w:rsid w:val="002B779C"/>
    <w:rsid w:val="002C09F0"/>
    <w:rsid w:val="002C0A16"/>
    <w:rsid w:val="002C1139"/>
    <w:rsid w:val="002C2502"/>
    <w:rsid w:val="002C28F7"/>
    <w:rsid w:val="002C337A"/>
    <w:rsid w:val="002C34B9"/>
    <w:rsid w:val="002C4568"/>
    <w:rsid w:val="002C53A5"/>
    <w:rsid w:val="002C60A0"/>
    <w:rsid w:val="002C70BE"/>
    <w:rsid w:val="002C798F"/>
    <w:rsid w:val="002D073E"/>
    <w:rsid w:val="002D0BE3"/>
    <w:rsid w:val="002D0CDE"/>
    <w:rsid w:val="002D141C"/>
    <w:rsid w:val="002D15D2"/>
    <w:rsid w:val="002D20E3"/>
    <w:rsid w:val="002D2E5E"/>
    <w:rsid w:val="002D63DE"/>
    <w:rsid w:val="002E00B3"/>
    <w:rsid w:val="002E1D06"/>
    <w:rsid w:val="002E47B8"/>
    <w:rsid w:val="002E47C5"/>
    <w:rsid w:val="002E48F5"/>
    <w:rsid w:val="002E505C"/>
    <w:rsid w:val="002E7535"/>
    <w:rsid w:val="002F1066"/>
    <w:rsid w:val="002F1086"/>
    <w:rsid w:val="002F15D7"/>
    <w:rsid w:val="002F2AC5"/>
    <w:rsid w:val="002F31B7"/>
    <w:rsid w:val="002F5055"/>
    <w:rsid w:val="002F7BAB"/>
    <w:rsid w:val="003062E9"/>
    <w:rsid w:val="0030665F"/>
    <w:rsid w:val="00313263"/>
    <w:rsid w:val="003134BE"/>
    <w:rsid w:val="00315A77"/>
    <w:rsid w:val="003167E3"/>
    <w:rsid w:val="003167FF"/>
    <w:rsid w:val="00316FA4"/>
    <w:rsid w:val="0032057B"/>
    <w:rsid w:val="003251D7"/>
    <w:rsid w:val="003267BD"/>
    <w:rsid w:val="00341E21"/>
    <w:rsid w:val="00342993"/>
    <w:rsid w:val="0034492E"/>
    <w:rsid w:val="00347F1A"/>
    <w:rsid w:val="003530D2"/>
    <w:rsid w:val="003546A8"/>
    <w:rsid w:val="00355240"/>
    <w:rsid w:val="00355913"/>
    <w:rsid w:val="003624EA"/>
    <w:rsid w:val="00362834"/>
    <w:rsid w:val="003643BA"/>
    <w:rsid w:val="00364CE7"/>
    <w:rsid w:val="00364E02"/>
    <w:rsid w:val="00364FD7"/>
    <w:rsid w:val="003658D4"/>
    <w:rsid w:val="00365DBF"/>
    <w:rsid w:val="00367B55"/>
    <w:rsid w:val="00370047"/>
    <w:rsid w:val="003706E1"/>
    <w:rsid w:val="003733C3"/>
    <w:rsid w:val="00374121"/>
    <w:rsid w:val="00375F2D"/>
    <w:rsid w:val="003766F1"/>
    <w:rsid w:val="00376B8C"/>
    <w:rsid w:val="00376ECC"/>
    <w:rsid w:val="003779A1"/>
    <w:rsid w:val="00381AC9"/>
    <w:rsid w:val="003823D9"/>
    <w:rsid w:val="0038284C"/>
    <w:rsid w:val="0038403F"/>
    <w:rsid w:val="00384612"/>
    <w:rsid w:val="00386DD9"/>
    <w:rsid w:val="003872C5"/>
    <w:rsid w:val="00387471"/>
    <w:rsid w:val="00387A41"/>
    <w:rsid w:val="00391DF2"/>
    <w:rsid w:val="00395155"/>
    <w:rsid w:val="00397B03"/>
    <w:rsid w:val="003A0FE1"/>
    <w:rsid w:val="003A248E"/>
    <w:rsid w:val="003A249A"/>
    <w:rsid w:val="003A2854"/>
    <w:rsid w:val="003A2E02"/>
    <w:rsid w:val="003A45DB"/>
    <w:rsid w:val="003A6B0D"/>
    <w:rsid w:val="003A7A30"/>
    <w:rsid w:val="003B1C15"/>
    <w:rsid w:val="003B53B7"/>
    <w:rsid w:val="003B6826"/>
    <w:rsid w:val="003B6E93"/>
    <w:rsid w:val="003B7935"/>
    <w:rsid w:val="003C1DE2"/>
    <w:rsid w:val="003C1E40"/>
    <w:rsid w:val="003C535C"/>
    <w:rsid w:val="003D181D"/>
    <w:rsid w:val="003D1B2C"/>
    <w:rsid w:val="003D3089"/>
    <w:rsid w:val="003D4BB3"/>
    <w:rsid w:val="003D5A23"/>
    <w:rsid w:val="003D5DCC"/>
    <w:rsid w:val="003D70B1"/>
    <w:rsid w:val="003E7FB6"/>
    <w:rsid w:val="003F20DA"/>
    <w:rsid w:val="003F2875"/>
    <w:rsid w:val="003F28C3"/>
    <w:rsid w:val="003F3B56"/>
    <w:rsid w:val="003F44D0"/>
    <w:rsid w:val="003F4A2A"/>
    <w:rsid w:val="003F4B02"/>
    <w:rsid w:val="003F60B2"/>
    <w:rsid w:val="00400FF5"/>
    <w:rsid w:val="004047AE"/>
    <w:rsid w:val="00404D4C"/>
    <w:rsid w:val="00404DBD"/>
    <w:rsid w:val="00404E49"/>
    <w:rsid w:val="0040597D"/>
    <w:rsid w:val="00406791"/>
    <w:rsid w:val="0040740E"/>
    <w:rsid w:val="00407991"/>
    <w:rsid w:val="00411574"/>
    <w:rsid w:val="0041358D"/>
    <w:rsid w:val="004144E5"/>
    <w:rsid w:val="0041461E"/>
    <w:rsid w:val="00415071"/>
    <w:rsid w:val="00416C1A"/>
    <w:rsid w:val="00417270"/>
    <w:rsid w:val="004236E0"/>
    <w:rsid w:val="004244AE"/>
    <w:rsid w:val="00424E01"/>
    <w:rsid w:val="00425422"/>
    <w:rsid w:val="00427365"/>
    <w:rsid w:val="0042776B"/>
    <w:rsid w:val="0043119C"/>
    <w:rsid w:val="00432296"/>
    <w:rsid w:val="00433826"/>
    <w:rsid w:val="00433875"/>
    <w:rsid w:val="00433CB1"/>
    <w:rsid w:val="00440078"/>
    <w:rsid w:val="0044017A"/>
    <w:rsid w:val="0044067B"/>
    <w:rsid w:val="00441910"/>
    <w:rsid w:val="004423FE"/>
    <w:rsid w:val="004425A1"/>
    <w:rsid w:val="004458F2"/>
    <w:rsid w:val="004461CB"/>
    <w:rsid w:val="004467C6"/>
    <w:rsid w:val="00450B8A"/>
    <w:rsid w:val="00455281"/>
    <w:rsid w:val="00455700"/>
    <w:rsid w:val="00455FD0"/>
    <w:rsid w:val="004560B7"/>
    <w:rsid w:val="00457C51"/>
    <w:rsid w:val="00463B38"/>
    <w:rsid w:val="00465ED0"/>
    <w:rsid w:val="00471631"/>
    <w:rsid w:val="004720DD"/>
    <w:rsid w:val="0047239F"/>
    <w:rsid w:val="0047256C"/>
    <w:rsid w:val="00472C4B"/>
    <w:rsid w:val="004741E4"/>
    <w:rsid w:val="00474B8E"/>
    <w:rsid w:val="00475C32"/>
    <w:rsid w:val="004768F7"/>
    <w:rsid w:val="00476CAB"/>
    <w:rsid w:val="00477CAF"/>
    <w:rsid w:val="00482CDF"/>
    <w:rsid w:val="00484BAB"/>
    <w:rsid w:val="004866AA"/>
    <w:rsid w:val="00493406"/>
    <w:rsid w:val="00495F97"/>
    <w:rsid w:val="00496E4B"/>
    <w:rsid w:val="004A0147"/>
    <w:rsid w:val="004A0724"/>
    <w:rsid w:val="004A23AF"/>
    <w:rsid w:val="004A37C4"/>
    <w:rsid w:val="004A4116"/>
    <w:rsid w:val="004A4763"/>
    <w:rsid w:val="004A50D5"/>
    <w:rsid w:val="004A6D5A"/>
    <w:rsid w:val="004B07CC"/>
    <w:rsid w:val="004B0F6B"/>
    <w:rsid w:val="004B1017"/>
    <w:rsid w:val="004B1DF0"/>
    <w:rsid w:val="004B2969"/>
    <w:rsid w:val="004B2B88"/>
    <w:rsid w:val="004B2D02"/>
    <w:rsid w:val="004B32A8"/>
    <w:rsid w:val="004B334D"/>
    <w:rsid w:val="004B56D6"/>
    <w:rsid w:val="004C062E"/>
    <w:rsid w:val="004C13EE"/>
    <w:rsid w:val="004C5285"/>
    <w:rsid w:val="004C6531"/>
    <w:rsid w:val="004C6DF1"/>
    <w:rsid w:val="004C767D"/>
    <w:rsid w:val="004D049E"/>
    <w:rsid w:val="004D243C"/>
    <w:rsid w:val="004D3CEA"/>
    <w:rsid w:val="004D6E8A"/>
    <w:rsid w:val="004E1365"/>
    <w:rsid w:val="004E1C83"/>
    <w:rsid w:val="004E2942"/>
    <w:rsid w:val="004E3D2C"/>
    <w:rsid w:val="004E40E8"/>
    <w:rsid w:val="004E4D39"/>
    <w:rsid w:val="004E6F14"/>
    <w:rsid w:val="004E78AA"/>
    <w:rsid w:val="004F006A"/>
    <w:rsid w:val="004F0F09"/>
    <w:rsid w:val="004F12DB"/>
    <w:rsid w:val="004F2713"/>
    <w:rsid w:val="004F3E5B"/>
    <w:rsid w:val="004F40D0"/>
    <w:rsid w:val="004F419E"/>
    <w:rsid w:val="004F545B"/>
    <w:rsid w:val="004F6591"/>
    <w:rsid w:val="004F73E7"/>
    <w:rsid w:val="00503B48"/>
    <w:rsid w:val="00505743"/>
    <w:rsid w:val="00506516"/>
    <w:rsid w:val="00507C83"/>
    <w:rsid w:val="005146DF"/>
    <w:rsid w:val="00514C53"/>
    <w:rsid w:val="0052112A"/>
    <w:rsid w:val="005227DB"/>
    <w:rsid w:val="00522944"/>
    <w:rsid w:val="00522D06"/>
    <w:rsid w:val="00523063"/>
    <w:rsid w:val="00523B9F"/>
    <w:rsid w:val="005245E4"/>
    <w:rsid w:val="00530149"/>
    <w:rsid w:val="00530C51"/>
    <w:rsid w:val="00532105"/>
    <w:rsid w:val="00532583"/>
    <w:rsid w:val="0053324D"/>
    <w:rsid w:val="00533A5D"/>
    <w:rsid w:val="00533DC3"/>
    <w:rsid w:val="00533E9E"/>
    <w:rsid w:val="00537D30"/>
    <w:rsid w:val="00540673"/>
    <w:rsid w:val="00540F23"/>
    <w:rsid w:val="00541DE2"/>
    <w:rsid w:val="00543B7E"/>
    <w:rsid w:val="00543C75"/>
    <w:rsid w:val="00545E29"/>
    <w:rsid w:val="005466B2"/>
    <w:rsid w:val="0055266F"/>
    <w:rsid w:val="00554552"/>
    <w:rsid w:val="0055548A"/>
    <w:rsid w:val="00555BB0"/>
    <w:rsid w:val="005563EE"/>
    <w:rsid w:val="005603D4"/>
    <w:rsid w:val="005608CE"/>
    <w:rsid w:val="00561823"/>
    <w:rsid w:val="0056233F"/>
    <w:rsid w:val="00562E8C"/>
    <w:rsid w:val="00562F3B"/>
    <w:rsid w:val="0056387C"/>
    <w:rsid w:val="0056427C"/>
    <w:rsid w:val="0056431A"/>
    <w:rsid w:val="00564AC2"/>
    <w:rsid w:val="00564EB3"/>
    <w:rsid w:val="00566929"/>
    <w:rsid w:val="0057022F"/>
    <w:rsid w:val="005721DC"/>
    <w:rsid w:val="00574738"/>
    <w:rsid w:val="00577006"/>
    <w:rsid w:val="00580624"/>
    <w:rsid w:val="005833A4"/>
    <w:rsid w:val="0058515F"/>
    <w:rsid w:val="00585971"/>
    <w:rsid w:val="00591395"/>
    <w:rsid w:val="005952F9"/>
    <w:rsid w:val="005955C9"/>
    <w:rsid w:val="00596BCE"/>
    <w:rsid w:val="005A04B1"/>
    <w:rsid w:val="005A2E2A"/>
    <w:rsid w:val="005A5430"/>
    <w:rsid w:val="005A67DE"/>
    <w:rsid w:val="005A6FF0"/>
    <w:rsid w:val="005A7C7D"/>
    <w:rsid w:val="005B1FBA"/>
    <w:rsid w:val="005B6C17"/>
    <w:rsid w:val="005C101A"/>
    <w:rsid w:val="005C168C"/>
    <w:rsid w:val="005C1960"/>
    <w:rsid w:val="005C3D44"/>
    <w:rsid w:val="005C5C9F"/>
    <w:rsid w:val="005D00A1"/>
    <w:rsid w:val="005D1172"/>
    <w:rsid w:val="005D1FE9"/>
    <w:rsid w:val="005D3623"/>
    <w:rsid w:val="005D405B"/>
    <w:rsid w:val="005D454D"/>
    <w:rsid w:val="005D58B1"/>
    <w:rsid w:val="005D6755"/>
    <w:rsid w:val="005D6BA2"/>
    <w:rsid w:val="005E1239"/>
    <w:rsid w:val="005E2829"/>
    <w:rsid w:val="005E4639"/>
    <w:rsid w:val="005E4866"/>
    <w:rsid w:val="005E50FE"/>
    <w:rsid w:val="005F0245"/>
    <w:rsid w:val="005F03C9"/>
    <w:rsid w:val="005F3059"/>
    <w:rsid w:val="005F4467"/>
    <w:rsid w:val="005F6469"/>
    <w:rsid w:val="005F7340"/>
    <w:rsid w:val="006021CC"/>
    <w:rsid w:val="00602C21"/>
    <w:rsid w:val="00603187"/>
    <w:rsid w:val="00603466"/>
    <w:rsid w:val="00604ABC"/>
    <w:rsid w:val="00605F10"/>
    <w:rsid w:val="00606808"/>
    <w:rsid w:val="00610945"/>
    <w:rsid w:val="00610A68"/>
    <w:rsid w:val="006111DC"/>
    <w:rsid w:val="00613919"/>
    <w:rsid w:val="00614BB8"/>
    <w:rsid w:val="00620773"/>
    <w:rsid w:val="00622EB3"/>
    <w:rsid w:val="00623ED0"/>
    <w:rsid w:val="0062657B"/>
    <w:rsid w:val="0063119E"/>
    <w:rsid w:val="00631D56"/>
    <w:rsid w:val="00634917"/>
    <w:rsid w:val="00636CFF"/>
    <w:rsid w:val="006411E0"/>
    <w:rsid w:val="0064440D"/>
    <w:rsid w:val="006454ED"/>
    <w:rsid w:val="006461D6"/>
    <w:rsid w:val="006465D6"/>
    <w:rsid w:val="006474DB"/>
    <w:rsid w:val="0065146A"/>
    <w:rsid w:val="006535C7"/>
    <w:rsid w:val="0065435A"/>
    <w:rsid w:val="00655F4D"/>
    <w:rsid w:val="00657D44"/>
    <w:rsid w:val="00660C5E"/>
    <w:rsid w:val="006622AC"/>
    <w:rsid w:val="006632FB"/>
    <w:rsid w:val="006647D1"/>
    <w:rsid w:val="00664CA3"/>
    <w:rsid w:val="006652F7"/>
    <w:rsid w:val="00667610"/>
    <w:rsid w:val="0067276B"/>
    <w:rsid w:val="0067486C"/>
    <w:rsid w:val="006749AC"/>
    <w:rsid w:val="00675AFD"/>
    <w:rsid w:val="00682D49"/>
    <w:rsid w:val="006854CE"/>
    <w:rsid w:val="00685E49"/>
    <w:rsid w:val="00685FB9"/>
    <w:rsid w:val="0068606F"/>
    <w:rsid w:val="00692567"/>
    <w:rsid w:val="00692E39"/>
    <w:rsid w:val="006930B1"/>
    <w:rsid w:val="00694A8A"/>
    <w:rsid w:val="006953D2"/>
    <w:rsid w:val="00696248"/>
    <w:rsid w:val="006967A2"/>
    <w:rsid w:val="006A0AAF"/>
    <w:rsid w:val="006A1234"/>
    <w:rsid w:val="006A1704"/>
    <w:rsid w:val="006A20AF"/>
    <w:rsid w:val="006A42F2"/>
    <w:rsid w:val="006A4847"/>
    <w:rsid w:val="006B0445"/>
    <w:rsid w:val="006B0AD8"/>
    <w:rsid w:val="006B2E0E"/>
    <w:rsid w:val="006B3982"/>
    <w:rsid w:val="006B43BA"/>
    <w:rsid w:val="006B5021"/>
    <w:rsid w:val="006B6781"/>
    <w:rsid w:val="006B7421"/>
    <w:rsid w:val="006B74FD"/>
    <w:rsid w:val="006C041D"/>
    <w:rsid w:val="006C0D5E"/>
    <w:rsid w:val="006C1C59"/>
    <w:rsid w:val="006C200C"/>
    <w:rsid w:val="006C322E"/>
    <w:rsid w:val="006C3BE1"/>
    <w:rsid w:val="006C4DDE"/>
    <w:rsid w:val="006C500D"/>
    <w:rsid w:val="006C594A"/>
    <w:rsid w:val="006C5F5D"/>
    <w:rsid w:val="006C62F7"/>
    <w:rsid w:val="006D09B6"/>
    <w:rsid w:val="006E0D52"/>
    <w:rsid w:val="006E2252"/>
    <w:rsid w:val="006E3DDD"/>
    <w:rsid w:val="006E3FC1"/>
    <w:rsid w:val="006E58EA"/>
    <w:rsid w:val="006E7BB9"/>
    <w:rsid w:val="006F4C6D"/>
    <w:rsid w:val="006F69FE"/>
    <w:rsid w:val="00700475"/>
    <w:rsid w:val="00700868"/>
    <w:rsid w:val="00700CA9"/>
    <w:rsid w:val="0070378B"/>
    <w:rsid w:val="007041BC"/>
    <w:rsid w:val="00704F9A"/>
    <w:rsid w:val="0070578F"/>
    <w:rsid w:val="00705E98"/>
    <w:rsid w:val="00706E60"/>
    <w:rsid w:val="0071271A"/>
    <w:rsid w:val="0071457F"/>
    <w:rsid w:val="00715BC9"/>
    <w:rsid w:val="0071680C"/>
    <w:rsid w:val="00717026"/>
    <w:rsid w:val="007212A4"/>
    <w:rsid w:val="007245E0"/>
    <w:rsid w:val="00725381"/>
    <w:rsid w:val="00727573"/>
    <w:rsid w:val="007275B5"/>
    <w:rsid w:val="00727933"/>
    <w:rsid w:val="00727A80"/>
    <w:rsid w:val="00730274"/>
    <w:rsid w:val="0073034D"/>
    <w:rsid w:val="007311D0"/>
    <w:rsid w:val="00731D28"/>
    <w:rsid w:val="0073232C"/>
    <w:rsid w:val="00732610"/>
    <w:rsid w:val="007339CA"/>
    <w:rsid w:val="00733C58"/>
    <w:rsid w:val="00735725"/>
    <w:rsid w:val="0073572D"/>
    <w:rsid w:val="007358FE"/>
    <w:rsid w:val="00737FE1"/>
    <w:rsid w:val="007400C2"/>
    <w:rsid w:val="00743B69"/>
    <w:rsid w:val="00744DFA"/>
    <w:rsid w:val="007477EF"/>
    <w:rsid w:val="00750C14"/>
    <w:rsid w:val="00750C4B"/>
    <w:rsid w:val="0075148F"/>
    <w:rsid w:val="00752C75"/>
    <w:rsid w:val="00757A43"/>
    <w:rsid w:val="00761834"/>
    <w:rsid w:val="00761CBD"/>
    <w:rsid w:val="00763227"/>
    <w:rsid w:val="00764917"/>
    <w:rsid w:val="0076594F"/>
    <w:rsid w:val="00773991"/>
    <w:rsid w:val="00773B8A"/>
    <w:rsid w:val="00775ED1"/>
    <w:rsid w:val="0078057A"/>
    <w:rsid w:val="007819D2"/>
    <w:rsid w:val="007823B7"/>
    <w:rsid w:val="00782E93"/>
    <w:rsid w:val="00783130"/>
    <w:rsid w:val="00784730"/>
    <w:rsid w:val="0078564B"/>
    <w:rsid w:val="00786766"/>
    <w:rsid w:val="00787185"/>
    <w:rsid w:val="00787E10"/>
    <w:rsid w:val="00790BF7"/>
    <w:rsid w:val="00791344"/>
    <w:rsid w:val="007934DB"/>
    <w:rsid w:val="00793E7E"/>
    <w:rsid w:val="007968B5"/>
    <w:rsid w:val="00797433"/>
    <w:rsid w:val="007979C3"/>
    <w:rsid w:val="00797B58"/>
    <w:rsid w:val="007A0CA2"/>
    <w:rsid w:val="007A177A"/>
    <w:rsid w:val="007A2EDC"/>
    <w:rsid w:val="007A3F43"/>
    <w:rsid w:val="007A4111"/>
    <w:rsid w:val="007A69ED"/>
    <w:rsid w:val="007A6B91"/>
    <w:rsid w:val="007A78FE"/>
    <w:rsid w:val="007B0489"/>
    <w:rsid w:val="007B09A8"/>
    <w:rsid w:val="007B1A97"/>
    <w:rsid w:val="007B2CE0"/>
    <w:rsid w:val="007B4F7D"/>
    <w:rsid w:val="007B5B95"/>
    <w:rsid w:val="007C0119"/>
    <w:rsid w:val="007C0625"/>
    <w:rsid w:val="007C0847"/>
    <w:rsid w:val="007C0D39"/>
    <w:rsid w:val="007C15F5"/>
    <w:rsid w:val="007C3A21"/>
    <w:rsid w:val="007C5963"/>
    <w:rsid w:val="007C6C8C"/>
    <w:rsid w:val="007D06AC"/>
    <w:rsid w:val="007D0F56"/>
    <w:rsid w:val="007D1BCE"/>
    <w:rsid w:val="007D1D9F"/>
    <w:rsid w:val="007D3CD2"/>
    <w:rsid w:val="007D4975"/>
    <w:rsid w:val="007D558B"/>
    <w:rsid w:val="007D5E81"/>
    <w:rsid w:val="007D6361"/>
    <w:rsid w:val="007D6EFE"/>
    <w:rsid w:val="007E0818"/>
    <w:rsid w:val="007E0902"/>
    <w:rsid w:val="007E0E7F"/>
    <w:rsid w:val="007E1765"/>
    <w:rsid w:val="007E2D88"/>
    <w:rsid w:val="007E5437"/>
    <w:rsid w:val="007F36DC"/>
    <w:rsid w:val="007F3893"/>
    <w:rsid w:val="007F427B"/>
    <w:rsid w:val="007F5031"/>
    <w:rsid w:val="007F512B"/>
    <w:rsid w:val="007F6C72"/>
    <w:rsid w:val="007F71B7"/>
    <w:rsid w:val="007F7A78"/>
    <w:rsid w:val="008007FF"/>
    <w:rsid w:val="00802619"/>
    <w:rsid w:val="008034B0"/>
    <w:rsid w:val="00803703"/>
    <w:rsid w:val="00803724"/>
    <w:rsid w:val="008052C6"/>
    <w:rsid w:val="00805A61"/>
    <w:rsid w:val="0080681A"/>
    <w:rsid w:val="00806BEB"/>
    <w:rsid w:val="00806DCA"/>
    <w:rsid w:val="00806E57"/>
    <w:rsid w:val="008071BA"/>
    <w:rsid w:val="00810B8A"/>
    <w:rsid w:val="00811872"/>
    <w:rsid w:val="00811CA3"/>
    <w:rsid w:val="008121CE"/>
    <w:rsid w:val="00812328"/>
    <w:rsid w:val="00812A17"/>
    <w:rsid w:val="00812D34"/>
    <w:rsid w:val="00813FC7"/>
    <w:rsid w:val="00815D12"/>
    <w:rsid w:val="008165EF"/>
    <w:rsid w:val="008169F0"/>
    <w:rsid w:val="00816B63"/>
    <w:rsid w:val="00816D65"/>
    <w:rsid w:val="0081787A"/>
    <w:rsid w:val="008206C3"/>
    <w:rsid w:val="00822C98"/>
    <w:rsid w:val="0082451B"/>
    <w:rsid w:val="00825C78"/>
    <w:rsid w:val="00826D83"/>
    <w:rsid w:val="008303FF"/>
    <w:rsid w:val="008304FB"/>
    <w:rsid w:val="00830C2F"/>
    <w:rsid w:val="00831B40"/>
    <w:rsid w:val="0083311D"/>
    <w:rsid w:val="00833557"/>
    <w:rsid w:val="00834078"/>
    <w:rsid w:val="00834DD5"/>
    <w:rsid w:val="008357D8"/>
    <w:rsid w:val="00835CDC"/>
    <w:rsid w:val="00836A2E"/>
    <w:rsid w:val="0084175A"/>
    <w:rsid w:val="008437FC"/>
    <w:rsid w:val="00844E40"/>
    <w:rsid w:val="00845C43"/>
    <w:rsid w:val="0085441E"/>
    <w:rsid w:val="00854C83"/>
    <w:rsid w:val="00855E82"/>
    <w:rsid w:val="00856547"/>
    <w:rsid w:val="00856B3C"/>
    <w:rsid w:val="00857965"/>
    <w:rsid w:val="00857C72"/>
    <w:rsid w:val="00860A59"/>
    <w:rsid w:val="00860FBE"/>
    <w:rsid w:val="00862E99"/>
    <w:rsid w:val="00863731"/>
    <w:rsid w:val="00863BF8"/>
    <w:rsid w:val="00863EC8"/>
    <w:rsid w:val="00865C39"/>
    <w:rsid w:val="00867AAB"/>
    <w:rsid w:val="00870182"/>
    <w:rsid w:val="0087042D"/>
    <w:rsid w:val="00870E96"/>
    <w:rsid w:val="00872788"/>
    <w:rsid w:val="00874A74"/>
    <w:rsid w:val="0087501C"/>
    <w:rsid w:val="008750AA"/>
    <w:rsid w:val="00877B67"/>
    <w:rsid w:val="0088271F"/>
    <w:rsid w:val="0088339E"/>
    <w:rsid w:val="00884600"/>
    <w:rsid w:val="00884F2E"/>
    <w:rsid w:val="00884F9C"/>
    <w:rsid w:val="00885EE5"/>
    <w:rsid w:val="00886600"/>
    <w:rsid w:val="00890FAC"/>
    <w:rsid w:val="008912F7"/>
    <w:rsid w:val="0089240B"/>
    <w:rsid w:val="00893161"/>
    <w:rsid w:val="00894627"/>
    <w:rsid w:val="00894BE4"/>
    <w:rsid w:val="00894C51"/>
    <w:rsid w:val="008952A4"/>
    <w:rsid w:val="00897062"/>
    <w:rsid w:val="008976BC"/>
    <w:rsid w:val="008A1B34"/>
    <w:rsid w:val="008A1C2C"/>
    <w:rsid w:val="008A2F7B"/>
    <w:rsid w:val="008A3489"/>
    <w:rsid w:val="008A5DAC"/>
    <w:rsid w:val="008A6171"/>
    <w:rsid w:val="008A6191"/>
    <w:rsid w:val="008B2613"/>
    <w:rsid w:val="008B288F"/>
    <w:rsid w:val="008B42D0"/>
    <w:rsid w:val="008B5C06"/>
    <w:rsid w:val="008C2BEA"/>
    <w:rsid w:val="008C3790"/>
    <w:rsid w:val="008C4AC3"/>
    <w:rsid w:val="008C5926"/>
    <w:rsid w:val="008C5C66"/>
    <w:rsid w:val="008C5D6B"/>
    <w:rsid w:val="008C627A"/>
    <w:rsid w:val="008D1DE6"/>
    <w:rsid w:val="008D1DFE"/>
    <w:rsid w:val="008D3895"/>
    <w:rsid w:val="008E006A"/>
    <w:rsid w:val="008E095C"/>
    <w:rsid w:val="008E13D9"/>
    <w:rsid w:val="008E204A"/>
    <w:rsid w:val="008E245C"/>
    <w:rsid w:val="008E29FA"/>
    <w:rsid w:val="008E2F85"/>
    <w:rsid w:val="008E4EF5"/>
    <w:rsid w:val="008E5F26"/>
    <w:rsid w:val="008E6606"/>
    <w:rsid w:val="008E6EA0"/>
    <w:rsid w:val="008F13EE"/>
    <w:rsid w:val="008F1B31"/>
    <w:rsid w:val="008F1B3A"/>
    <w:rsid w:val="008F32A9"/>
    <w:rsid w:val="008F711F"/>
    <w:rsid w:val="00900E85"/>
    <w:rsid w:val="00901431"/>
    <w:rsid w:val="009020CB"/>
    <w:rsid w:val="00903B21"/>
    <w:rsid w:val="00905C0A"/>
    <w:rsid w:val="00913E9C"/>
    <w:rsid w:val="00916CA8"/>
    <w:rsid w:val="00916EED"/>
    <w:rsid w:val="0092042A"/>
    <w:rsid w:val="00920AF5"/>
    <w:rsid w:val="009216CC"/>
    <w:rsid w:val="00921FD4"/>
    <w:rsid w:val="00923AAC"/>
    <w:rsid w:val="009250B1"/>
    <w:rsid w:val="00925104"/>
    <w:rsid w:val="009257E1"/>
    <w:rsid w:val="00927940"/>
    <w:rsid w:val="00930BBC"/>
    <w:rsid w:val="00937659"/>
    <w:rsid w:val="00940817"/>
    <w:rsid w:val="00940F2C"/>
    <w:rsid w:val="009431DF"/>
    <w:rsid w:val="00945F69"/>
    <w:rsid w:val="00950C22"/>
    <w:rsid w:val="009542B1"/>
    <w:rsid w:val="00954BBE"/>
    <w:rsid w:val="0095740E"/>
    <w:rsid w:val="009579B8"/>
    <w:rsid w:val="00957B67"/>
    <w:rsid w:val="009607E7"/>
    <w:rsid w:val="009625C5"/>
    <w:rsid w:val="009627B5"/>
    <w:rsid w:val="0096282E"/>
    <w:rsid w:val="009637EF"/>
    <w:rsid w:val="009661D2"/>
    <w:rsid w:val="00966CFD"/>
    <w:rsid w:val="00967E61"/>
    <w:rsid w:val="00971664"/>
    <w:rsid w:val="009721F8"/>
    <w:rsid w:val="00972533"/>
    <w:rsid w:val="009732FE"/>
    <w:rsid w:val="009735B7"/>
    <w:rsid w:val="00973650"/>
    <w:rsid w:val="00974AB3"/>
    <w:rsid w:val="00975006"/>
    <w:rsid w:val="009764F5"/>
    <w:rsid w:val="00985101"/>
    <w:rsid w:val="0098552E"/>
    <w:rsid w:val="00987F3A"/>
    <w:rsid w:val="00991972"/>
    <w:rsid w:val="0099212D"/>
    <w:rsid w:val="00993E91"/>
    <w:rsid w:val="00994DAB"/>
    <w:rsid w:val="009964AA"/>
    <w:rsid w:val="00997A3A"/>
    <w:rsid w:val="009A3F1A"/>
    <w:rsid w:val="009A6430"/>
    <w:rsid w:val="009A750C"/>
    <w:rsid w:val="009B043F"/>
    <w:rsid w:val="009B099C"/>
    <w:rsid w:val="009B0DEE"/>
    <w:rsid w:val="009B25BA"/>
    <w:rsid w:val="009B6004"/>
    <w:rsid w:val="009B78A7"/>
    <w:rsid w:val="009C0AF1"/>
    <w:rsid w:val="009C405F"/>
    <w:rsid w:val="009C7125"/>
    <w:rsid w:val="009D1647"/>
    <w:rsid w:val="009D1B4C"/>
    <w:rsid w:val="009D1F7F"/>
    <w:rsid w:val="009D2235"/>
    <w:rsid w:val="009D2F25"/>
    <w:rsid w:val="009D4513"/>
    <w:rsid w:val="009D6F66"/>
    <w:rsid w:val="009D719F"/>
    <w:rsid w:val="009E0DA0"/>
    <w:rsid w:val="009E12B1"/>
    <w:rsid w:val="009E1F24"/>
    <w:rsid w:val="009E4CB9"/>
    <w:rsid w:val="009E6A62"/>
    <w:rsid w:val="009E7563"/>
    <w:rsid w:val="009E7BD3"/>
    <w:rsid w:val="009F111A"/>
    <w:rsid w:val="009F6725"/>
    <w:rsid w:val="009F6A4C"/>
    <w:rsid w:val="009F7C63"/>
    <w:rsid w:val="009F7CDB"/>
    <w:rsid w:val="00A01986"/>
    <w:rsid w:val="00A053EE"/>
    <w:rsid w:val="00A10D5B"/>
    <w:rsid w:val="00A11914"/>
    <w:rsid w:val="00A1301E"/>
    <w:rsid w:val="00A14CB6"/>
    <w:rsid w:val="00A15196"/>
    <w:rsid w:val="00A17488"/>
    <w:rsid w:val="00A20A2E"/>
    <w:rsid w:val="00A20C61"/>
    <w:rsid w:val="00A27E57"/>
    <w:rsid w:val="00A30856"/>
    <w:rsid w:val="00A30F39"/>
    <w:rsid w:val="00A313DF"/>
    <w:rsid w:val="00A32342"/>
    <w:rsid w:val="00A33AE7"/>
    <w:rsid w:val="00A347F3"/>
    <w:rsid w:val="00A34E32"/>
    <w:rsid w:val="00A3589F"/>
    <w:rsid w:val="00A37E07"/>
    <w:rsid w:val="00A40DE9"/>
    <w:rsid w:val="00A449B7"/>
    <w:rsid w:val="00A476F9"/>
    <w:rsid w:val="00A52733"/>
    <w:rsid w:val="00A52A20"/>
    <w:rsid w:val="00A5334A"/>
    <w:rsid w:val="00A54C9D"/>
    <w:rsid w:val="00A57151"/>
    <w:rsid w:val="00A572ED"/>
    <w:rsid w:val="00A57326"/>
    <w:rsid w:val="00A638C3"/>
    <w:rsid w:val="00A63B31"/>
    <w:rsid w:val="00A650B9"/>
    <w:rsid w:val="00A6551F"/>
    <w:rsid w:val="00A7065D"/>
    <w:rsid w:val="00A71575"/>
    <w:rsid w:val="00A71A77"/>
    <w:rsid w:val="00A73A75"/>
    <w:rsid w:val="00A73E02"/>
    <w:rsid w:val="00A75878"/>
    <w:rsid w:val="00A77A4B"/>
    <w:rsid w:val="00A80FA0"/>
    <w:rsid w:val="00A815B2"/>
    <w:rsid w:val="00A845DF"/>
    <w:rsid w:val="00A8571C"/>
    <w:rsid w:val="00A91282"/>
    <w:rsid w:val="00A949FC"/>
    <w:rsid w:val="00AA0576"/>
    <w:rsid w:val="00AA153F"/>
    <w:rsid w:val="00AA1FF9"/>
    <w:rsid w:val="00AA6D37"/>
    <w:rsid w:val="00AB0AB3"/>
    <w:rsid w:val="00AB190B"/>
    <w:rsid w:val="00AB2EE7"/>
    <w:rsid w:val="00AB3202"/>
    <w:rsid w:val="00AB3843"/>
    <w:rsid w:val="00AB48E1"/>
    <w:rsid w:val="00AB4B83"/>
    <w:rsid w:val="00AB4D71"/>
    <w:rsid w:val="00AB56D9"/>
    <w:rsid w:val="00AB5BD5"/>
    <w:rsid w:val="00AB652C"/>
    <w:rsid w:val="00AB6F3C"/>
    <w:rsid w:val="00AB7573"/>
    <w:rsid w:val="00AC1F0A"/>
    <w:rsid w:val="00AC7D91"/>
    <w:rsid w:val="00AD0FAF"/>
    <w:rsid w:val="00AD1577"/>
    <w:rsid w:val="00AD1928"/>
    <w:rsid w:val="00AD2A8D"/>
    <w:rsid w:val="00AD4E62"/>
    <w:rsid w:val="00AD6243"/>
    <w:rsid w:val="00AE0D93"/>
    <w:rsid w:val="00AE39C4"/>
    <w:rsid w:val="00AE4024"/>
    <w:rsid w:val="00AE4DCD"/>
    <w:rsid w:val="00AF2ECF"/>
    <w:rsid w:val="00AF3CE4"/>
    <w:rsid w:val="00AF49B1"/>
    <w:rsid w:val="00AF4E40"/>
    <w:rsid w:val="00AF67A3"/>
    <w:rsid w:val="00B00D69"/>
    <w:rsid w:val="00B01993"/>
    <w:rsid w:val="00B0424B"/>
    <w:rsid w:val="00B04F26"/>
    <w:rsid w:val="00B06BC5"/>
    <w:rsid w:val="00B116FA"/>
    <w:rsid w:val="00B13427"/>
    <w:rsid w:val="00B13870"/>
    <w:rsid w:val="00B160F4"/>
    <w:rsid w:val="00B16F03"/>
    <w:rsid w:val="00B20974"/>
    <w:rsid w:val="00B24CC3"/>
    <w:rsid w:val="00B260A8"/>
    <w:rsid w:val="00B273FC"/>
    <w:rsid w:val="00B274F1"/>
    <w:rsid w:val="00B320C5"/>
    <w:rsid w:val="00B350A6"/>
    <w:rsid w:val="00B35B61"/>
    <w:rsid w:val="00B36353"/>
    <w:rsid w:val="00B3782C"/>
    <w:rsid w:val="00B4428D"/>
    <w:rsid w:val="00B457B9"/>
    <w:rsid w:val="00B46372"/>
    <w:rsid w:val="00B46CF3"/>
    <w:rsid w:val="00B47E74"/>
    <w:rsid w:val="00B47F3F"/>
    <w:rsid w:val="00B5084E"/>
    <w:rsid w:val="00B5244F"/>
    <w:rsid w:val="00B52C66"/>
    <w:rsid w:val="00B53FC5"/>
    <w:rsid w:val="00B5533A"/>
    <w:rsid w:val="00B5770B"/>
    <w:rsid w:val="00B5770F"/>
    <w:rsid w:val="00B62596"/>
    <w:rsid w:val="00B63182"/>
    <w:rsid w:val="00B6361A"/>
    <w:rsid w:val="00B67A65"/>
    <w:rsid w:val="00B67E7F"/>
    <w:rsid w:val="00B75B3E"/>
    <w:rsid w:val="00B75BA1"/>
    <w:rsid w:val="00B75F5E"/>
    <w:rsid w:val="00B76BB5"/>
    <w:rsid w:val="00B8063B"/>
    <w:rsid w:val="00B8164E"/>
    <w:rsid w:val="00B819F6"/>
    <w:rsid w:val="00B84D82"/>
    <w:rsid w:val="00B856D4"/>
    <w:rsid w:val="00B85B54"/>
    <w:rsid w:val="00B86B27"/>
    <w:rsid w:val="00B87114"/>
    <w:rsid w:val="00B92DC4"/>
    <w:rsid w:val="00B94B1F"/>
    <w:rsid w:val="00B9529D"/>
    <w:rsid w:val="00B957D1"/>
    <w:rsid w:val="00B95C13"/>
    <w:rsid w:val="00BA13C7"/>
    <w:rsid w:val="00BB18A0"/>
    <w:rsid w:val="00BB3466"/>
    <w:rsid w:val="00BB3D75"/>
    <w:rsid w:val="00BB6C9E"/>
    <w:rsid w:val="00BB71CD"/>
    <w:rsid w:val="00BC01E4"/>
    <w:rsid w:val="00BC264E"/>
    <w:rsid w:val="00BC2C1E"/>
    <w:rsid w:val="00BC2D91"/>
    <w:rsid w:val="00BC4C95"/>
    <w:rsid w:val="00BC4D3A"/>
    <w:rsid w:val="00BC4EF5"/>
    <w:rsid w:val="00BC4FEE"/>
    <w:rsid w:val="00BC56A8"/>
    <w:rsid w:val="00BC5F9A"/>
    <w:rsid w:val="00BC6417"/>
    <w:rsid w:val="00BC6D5F"/>
    <w:rsid w:val="00BC7078"/>
    <w:rsid w:val="00BC728B"/>
    <w:rsid w:val="00BD5D2F"/>
    <w:rsid w:val="00BE01F7"/>
    <w:rsid w:val="00BE1F2C"/>
    <w:rsid w:val="00BE20CB"/>
    <w:rsid w:val="00BE5638"/>
    <w:rsid w:val="00BE7434"/>
    <w:rsid w:val="00BE7633"/>
    <w:rsid w:val="00BF0429"/>
    <w:rsid w:val="00BF2811"/>
    <w:rsid w:val="00BF2C3F"/>
    <w:rsid w:val="00BF2D5D"/>
    <w:rsid w:val="00BF3342"/>
    <w:rsid w:val="00BF39BB"/>
    <w:rsid w:val="00BF63DE"/>
    <w:rsid w:val="00C00277"/>
    <w:rsid w:val="00C005F9"/>
    <w:rsid w:val="00C02210"/>
    <w:rsid w:val="00C025DF"/>
    <w:rsid w:val="00C02985"/>
    <w:rsid w:val="00C07035"/>
    <w:rsid w:val="00C07066"/>
    <w:rsid w:val="00C073AB"/>
    <w:rsid w:val="00C07D4A"/>
    <w:rsid w:val="00C101D1"/>
    <w:rsid w:val="00C10724"/>
    <w:rsid w:val="00C1093E"/>
    <w:rsid w:val="00C10A07"/>
    <w:rsid w:val="00C13108"/>
    <w:rsid w:val="00C1366A"/>
    <w:rsid w:val="00C15749"/>
    <w:rsid w:val="00C15C7F"/>
    <w:rsid w:val="00C16762"/>
    <w:rsid w:val="00C17E9B"/>
    <w:rsid w:val="00C200CC"/>
    <w:rsid w:val="00C20E02"/>
    <w:rsid w:val="00C23A9F"/>
    <w:rsid w:val="00C24ED4"/>
    <w:rsid w:val="00C26252"/>
    <w:rsid w:val="00C33392"/>
    <w:rsid w:val="00C34926"/>
    <w:rsid w:val="00C35287"/>
    <w:rsid w:val="00C35908"/>
    <w:rsid w:val="00C360D1"/>
    <w:rsid w:val="00C372D0"/>
    <w:rsid w:val="00C4101E"/>
    <w:rsid w:val="00C41F2E"/>
    <w:rsid w:val="00C41FCE"/>
    <w:rsid w:val="00C43C19"/>
    <w:rsid w:val="00C44F88"/>
    <w:rsid w:val="00C45E9A"/>
    <w:rsid w:val="00C507E9"/>
    <w:rsid w:val="00C5084D"/>
    <w:rsid w:val="00C52D21"/>
    <w:rsid w:val="00C52F70"/>
    <w:rsid w:val="00C53178"/>
    <w:rsid w:val="00C53342"/>
    <w:rsid w:val="00C56019"/>
    <w:rsid w:val="00C56C63"/>
    <w:rsid w:val="00C613BC"/>
    <w:rsid w:val="00C62ED1"/>
    <w:rsid w:val="00C6790F"/>
    <w:rsid w:val="00C7227F"/>
    <w:rsid w:val="00C7308F"/>
    <w:rsid w:val="00C7317A"/>
    <w:rsid w:val="00C7321F"/>
    <w:rsid w:val="00C814BD"/>
    <w:rsid w:val="00C83AB3"/>
    <w:rsid w:val="00C84329"/>
    <w:rsid w:val="00C84F57"/>
    <w:rsid w:val="00C87312"/>
    <w:rsid w:val="00C95140"/>
    <w:rsid w:val="00C95A59"/>
    <w:rsid w:val="00C963BC"/>
    <w:rsid w:val="00C96E88"/>
    <w:rsid w:val="00C97119"/>
    <w:rsid w:val="00C973DF"/>
    <w:rsid w:val="00CA0109"/>
    <w:rsid w:val="00CA1D02"/>
    <w:rsid w:val="00CA1D94"/>
    <w:rsid w:val="00CA26B5"/>
    <w:rsid w:val="00CA280B"/>
    <w:rsid w:val="00CA2F0A"/>
    <w:rsid w:val="00CA466F"/>
    <w:rsid w:val="00CA52B5"/>
    <w:rsid w:val="00CA7737"/>
    <w:rsid w:val="00CB0CC5"/>
    <w:rsid w:val="00CB2A52"/>
    <w:rsid w:val="00CB4747"/>
    <w:rsid w:val="00CB5448"/>
    <w:rsid w:val="00CB62BE"/>
    <w:rsid w:val="00CB6A83"/>
    <w:rsid w:val="00CB7A98"/>
    <w:rsid w:val="00CC0BD9"/>
    <w:rsid w:val="00CC21D0"/>
    <w:rsid w:val="00CC2BBE"/>
    <w:rsid w:val="00CC6BC8"/>
    <w:rsid w:val="00CC7258"/>
    <w:rsid w:val="00CD0299"/>
    <w:rsid w:val="00CD055E"/>
    <w:rsid w:val="00CD0692"/>
    <w:rsid w:val="00CD083B"/>
    <w:rsid w:val="00CD26CD"/>
    <w:rsid w:val="00CD2D84"/>
    <w:rsid w:val="00CD4BB0"/>
    <w:rsid w:val="00CD612C"/>
    <w:rsid w:val="00CD66FD"/>
    <w:rsid w:val="00CD7056"/>
    <w:rsid w:val="00CD7101"/>
    <w:rsid w:val="00CE27CB"/>
    <w:rsid w:val="00CE2F8F"/>
    <w:rsid w:val="00CE6A74"/>
    <w:rsid w:val="00CE75CB"/>
    <w:rsid w:val="00CF0720"/>
    <w:rsid w:val="00CF0DA7"/>
    <w:rsid w:val="00CF2694"/>
    <w:rsid w:val="00CF2E8D"/>
    <w:rsid w:val="00CF5674"/>
    <w:rsid w:val="00CF5677"/>
    <w:rsid w:val="00CF6226"/>
    <w:rsid w:val="00CF6C52"/>
    <w:rsid w:val="00CF7551"/>
    <w:rsid w:val="00CF7C0A"/>
    <w:rsid w:val="00D00010"/>
    <w:rsid w:val="00D0043A"/>
    <w:rsid w:val="00D00754"/>
    <w:rsid w:val="00D016EE"/>
    <w:rsid w:val="00D017EE"/>
    <w:rsid w:val="00D03A40"/>
    <w:rsid w:val="00D03C9F"/>
    <w:rsid w:val="00D03FD9"/>
    <w:rsid w:val="00D04199"/>
    <w:rsid w:val="00D0494A"/>
    <w:rsid w:val="00D04DA2"/>
    <w:rsid w:val="00D05381"/>
    <w:rsid w:val="00D053D8"/>
    <w:rsid w:val="00D1015C"/>
    <w:rsid w:val="00D11A42"/>
    <w:rsid w:val="00D12042"/>
    <w:rsid w:val="00D12C5C"/>
    <w:rsid w:val="00D1343A"/>
    <w:rsid w:val="00D16A69"/>
    <w:rsid w:val="00D17DB8"/>
    <w:rsid w:val="00D2296C"/>
    <w:rsid w:val="00D2299C"/>
    <w:rsid w:val="00D244EA"/>
    <w:rsid w:val="00D24CC0"/>
    <w:rsid w:val="00D255E4"/>
    <w:rsid w:val="00D26298"/>
    <w:rsid w:val="00D26D44"/>
    <w:rsid w:val="00D2706D"/>
    <w:rsid w:val="00D2768A"/>
    <w:rsid w:val="00D30639"/>
    <w:rsid w:val="00D3108D"/>
    <w:rsid w:val="00D3334D"/>
    <w:rsid w:val="00D33B49"/>
    <w:rsid w:val="00D34CF5"/>
    <w:rsid w:val="00D350A9"/>
    <w:rsid w:val="00D353AF"/>
    <w:rsid w:val="00D37E19"/>
    <w:rsid w:val="00D4113E"/>
    <w:rsid w:val="00D41302"/>
    <w:rsid w:val="00D417BA"/>
    <w:rsid w:val="00D41873"/>
    <w:rsid w:val="00D45B81"/>
    <w:rsid w:val="00D46175"/>
    <w:rsid w:val="00D467A0"/>
    <w:rsid w:val="00D50392"/>
    <w:rsid w:val="00D50401"/>
    <w:rsid w:val="00D5242D"/>
    <w:rsid w:val="00D546DB"/>
    <w:rsid w:val="00D54B89"/>
    <w:rsid w:val="00D54EA3"/>
    <w:rsid w:val="00D55FD2"/>
    <w:rsid w:val="00D5728C"/>
    <w:rsid w:val="00D617C2"/>
    <w:rsid w:val="00D62126"/>
    <w:rsid w:val="00D624DC"/>
    <w:rsid w:val="00D628AE"/>
    <w:rsid w:val="00D63A57"/>
    <w:rsid w:val="00D641DE"/>
    <w:rsid w:val="00D662A8"/>
    <w:rsid w:val="00D66701"/>
    <w:rsid w:val="00D66FEF"/>
    <w:rsid w:val="00D678B7"/>
    <w:rsid w:val="00D75EB4"/>
    <w:rsid w:val="00D76EFE"/>
    <w:rsid w:val="00D8144B"/>
    <w:rsid w:val="00D81EA5"/>
    <w:rsid w:val="00D82319"/>
    <w:rsid w:val="00D83716"/>
    <w:rsid w:val="00D8394F"/>
    <w:rsid w:val="00D84A34"/>
    <w:rsid w:val="00D865AA"/>
    <w:rsid w:val="00D87D74"/>
    <w:rsid w:val="00D91AB4"/>
    <w:rsid w:val="00D92062"/>
    <w:rsid w:val="00D939E8"/>
    <w:rsid w:val="00D94F2D"/>
    <w:rsid w:val="00D950E7"/>
    <w:rsid w:val="00D9640F"/>
    <w:rsid w:val="00DA1FFC"/>
    <w:rsid w:val="00DA31B1"/>
    <w:rsid w:val="00DA3A79"/>
    <w:rsid w:val="00DA3BC5"/>
    <w:rsid w:val="00DA495F"/>
    <w:rsid w:val="00DA584C"/>
    <w:rsid w:val="00DA5ED4"/>
    <w:rsid w:val="00DB17E0"/>
    <w:rsid w:val="00DB2247"/>
    <w:rsid w:val="00DB246A"/>
    <w:rsid w:val="00DB43D9"/>
    <w:rsid w:val="00DB6009"/>
    <w:rsid w:val="00DB69C2"/>
    <w:rsid w:val="00DC1751"/>
    <w:rsid w:val="00DC67DF"/>
    <w:rsid w:val="00DC7D25"/>
    <w:rsid w:val="00DD046C"/>
    <w:rsid w:val="00DD3C44"/>
    <w:rsid w:val="00DD4AFD"/>
    <w:rsid w:val="00DD522B"/>
    <w:rsid w:val="00DD7872"/>
    <w:rsid w:val="00DE029D"/>
    <w:rsid w:val="00DE066D"/>
    <w:rsid w:val="00DE1944"/>
    <w:rsid w:val="00DE22E1"/>
    <w:rsid w:val="00DE43EA"/>
    <w:rsid w:val="00DE5F25"/>
    <w:rsid w:val="00DE6677"/>
    <w:rsid w:val="00DE6D0E"/>
    <w:rsid w:val="00DF0268"/>
    <w:rsid w:val="00DF2649"/>
    <w:rsid w:val="00DF35F6"/>
    <w:rsid w:val="00E01167"/>
    <w:rsid w:val="00E011C8"/>
    <w:rsid w:val="00E03149"/>
    <w:rsid w:val="00E032F1"/>
    <w:rsid w:val="00E1204B"/>
    <w:rsid w:val="00E14AEB"/>
    <w:rsid w:val="00E1598C"/>
    <w:rsid w:val="00E21435"/>
    <w:rsid w:val="00E22BE7"/>
    <w:rsid w:val="00E2424E"/>
    <w:rsid w:val="00E242A9"/>
    <w:rsid w:val="00E2479A"/>
    <w:rsid w:val="00E27C9B"/>
    <w:rsid w:val="00E322E1"/>
    <w:rsid w:val="00E334B3"/>
    <w:rsid w:val="00E34690"/>
    <w:rsid w:val="00E37F5D"/>
    <w:rsid w:val="00E41BAD"/>
    <w:rsid w:val="00E42326"/>
    <w:rsid w:val="00E42B95"/>
    <w:rsid w:val="00E444AE"/>
    <w:rsid w:val="00E4624D"/>
    <w:rsid w:val="00E46455"/>
    <w:rsid w:val="00E47E74"/>
    <w:rsid w:val="00E47F35"/>
    <w:rsid w:val="00E50259"/>
    <w:rsid w:val="00E51E0A"/>
    <w:rsid w:val="00E529F1"/>
    <w:rsid w:val="00E53F48"/>
    <w:rsid w:val="00E5405F"/>
    <w:rsid w:val="00E55204"/>
    <w:rsid w:val="00E57033"/>
    <w:rsid w:val="00E57A74"/>
    <w:rsid w:val="00E60DC2"/>
    <w:rsid w:val="00E614E8"/>
    <w:rsid w:val="00E61A31"/>
    <w:rsid w:val="00E63FC0"/>
    <w:rsid w:val="00E66122"/>
    <w:rsid w:val="00E66CA7"/>
    <w:rsid w:val="00E705D8"/>
    <w:rsid w:val="00E70AD6"/>
    <w:rsid w:val="00E71793"/>
    <w:rsid w:val="00E73B29"/>
    <w:rsid w:val="00E73F68"/>
    <w:rsid w:val="00E77272"/>
    <w:rsid w:val="00E77ED2"/>
    <w:rsid w:val="00E879E5"/>
    <w:rsid w:val="00E911A3"/>
    <w:rsid w:val="00E915B3"/>
    <w:rsid w:val="00E920CB"/>
    <w:rsid w:val="00E933DA"/>
    <w:rsid w:val="00E936C2"/>
    <w:rsid w:val="00E93801"/>
    <w:rsid w:val="00E9439A"/>
    <w:rsid w:val="00E963A6"/>
    <w:rsid w:val="00EA0637"/>
    <w:rsid w:val="00EA0A3D"/>
    <w:rsid w:val="00EA524B"/>
    <w:rsid w:val="00EB07E8"/>
    <w:rsid w:val="00EB3E27"/>
    <w:rsid w:val="00EB3E55"/>
    <w:rsid w:val="00EB6B00"/>
    <w:rsid w:val="00EC030F"/>
    <w:rsid w:val="00EC1865"/>
    <w:rsid w:val="00EC1A11"/>
    <w:rsid w:val="00EC26EA"/>
    <w:rsid w:val="00EC2C97"/>
    <w:rsid w:val="00EC31FC"/>
    <w:rsid w:val="00EC4900"/>
    <w:rsid w:val="00EC4B18"/>
    <w:rsid w:val="00EC6779"/>
    <w:rsid w:val="00ED1C84"/>
    <w:rsid w:val="00ED32F1"/>
    <w:rsid w:val="00ED357C"/>
    <w:rsid w:val="00ED3BC2"/>
    <w:rsid w:val="00ED3E1E"/>
    <w:rsid w:val="00ED594E"/>
    <w:rsid w:val="00ED6E7B"/>
    <w:rsid w:val="00EE07AB"/>
    <w:rsid w:val="00EE11C1"/>
    <w:rsid w:val="00EE1C25"/>
    <w:rsid w:val="00EE244D"/>
    <w:rsid w:val="00EE3D33"/>
    <w:rsid w:val="00EE6E08"/>
    <w:rsid w:val="00EE726D"/>
    <w:rsid w:val="00EE78CE"/>
    <w:rsid w:val="00EE7A7F"/>
    <w:rsid w:val="00EF0A21"/>
    <w:rsid w:val="00EF1103"/>
    <w:rsid w:val="00EF1120"/>
    <w:rsid w:val="00EF3911"/>
    <w:rsid w:val="00EF4057"/>
    <w:rsid w:val="00EF4E05"/>
    <w:rsid w:val="00EF5C21"/>
    <w:rsid w:val="00EF6A59"/>
    <w:rsid w:val="00EF7431"/>
    <w:rsid w:val="00EF7A19"/>
    <w:rsid w:val="00F00FCF"/>
    <w:rsid w:val="00F04C44"/>
    <w:rsid w:val="00F053EF"/>
    <w:rsid w:val="00F069EF"/>
    <w:rsid w:val="00F10515"/>
    <w:rsid w:val="00F10F7E"/>
    <w:rsid w:val="00F1128E"/>
    <w:rsid w:val="00F13398"/>
    <w:rsid w:val="00F14C1F"/>
    <w:rsid w:val="00F14C28"/>
    <w:rsid w:val="00F15710"/>
    <w:rsid w:val="00F1674E"/>
    <w:rsid w:val="00F1694E"/>
    <w:rsid w:val="00F17780"/>
    <w:rsid w:val="00F20AAC"/>
    <w:rsid w:val="00F2126D"/>
    <w:rsid w:val="00F226CC"/>
    <w:rsid w:val="00F24AAC"/>
    <w:rsid w:val="00F25CFB"/>
    <w:rsid w:val="00F27C4B"/>
    <w:rsid w:val="00F3025B"/>
    <w:rsid w:val="00F311B7"/>
    <w:rsid w:val="00F32AD4"/>
    <w:rsid w:val="00F33143"/>
    <w:rsid w:val="00F333C8"/>
    <w:rsid w:val="00F34A8F"/>
    <w:rsid w:val="00F35399"/>
    <w:rsid w:val="00F36AA8"/>
    <w:rsid w:val="00F40C15"/>
    <w:rsid w:val="00F410E8"/>
    <w:rsid w:val="00F411CE"/>
    <w:rsid w:val="00F41270"/>
    <w:rsid w:val="00F44675"/>
    <w:rsid w:val="00F44CC2"/>
    <w:rsid w:val="00F45B6E"/>
    <w:rsid w:val="00F50F9A"/>
    <w:rsid w:val="00F515FD"/>
    <w:rsid w:val="00F53738"/>
    <w:rsid w:val="00F53B42"/>
    <w:rsid w:val="00F56DA3"/>
    <w:rsid w:val="00F57257"/>
    <w:rsid w:val="00F61B6C"/>
    <w:rsid w:val="00F61E2E"/>
    <w:rsid w:val="00F62134"/>
    <w:rsid w:val="00F6329E"/>
    <w:rsid w:val="00F64549"/>
    <w:rsid w:val="00F6557E"/>
    <w:rsid w:val="00F67096"/>
    <w:rsid w:val="00F70766"/>
    <w:rsid w:val="00F70B32"/>
    <w:rsid w:val="00F74C8F"/>
    <w:rsid w:val="00F7519F"/>
    <w:rsid w:val="00F77CE6"/>
    <w:rsid w:val="00F80823"/>
    <w:rsid w:val="00F84689"/>
    <w:rsid w:val="00F858C9"/>
    <w:rsid w:val="00F86AA7"/>
    <w:rsid w:val="00F86CBF"/>
    <w:rsid w:val="00F87416"/>
    <w:rsid w:val="00F87D4C"/>
    <w:rsid w:val="00F914EB"/>
    <w:rsid w:val="00F9171F"/>
    <w:rsid w:val="00F91E02"/>
    <w:rsid w:val="00F921C3"/>
    <w:rsid w:val="00F930E9"/>
    <w:rsid w:val="00F930F3"/>
    <w:rsid w:val="00FA0B4C"/>
    <w:rsid w:val="00FA38AB"/>
    <w:rsid w:val="00FA3B80"/>
    <w:rsid w:val="00FA462D"/>
    <w:rsid w:val="00FA69D4"/>
    <w:rsid w:val="00FA6C95"/>
    <w:rsid w:val="00FB44BC"/>
    <w:rsid w:val="00FB50AA"/>
    <w:rsid w:val="00FB5C53"/>
    <w:rsid w:val="00FB7FA2"/>
    <w:rsid w:val="00FC3BFA"/>
    <w:rsid w:val="00FC4741"/>
    <w:rsid w:val="00FD1714"/>
    <w:rsid w:val="00FD4A62"/>
    <w:rsid w:val="00FD5F82"/>
    <w:rsid w:val="00FD66C2"/>
    <w:rsid w:val="00FD70DB"/>
    <w:rsid w:val="00FD70ED"/>
    <w:rsid w:val="00FE0C21"/>
    <w:rsid w:val="00FE2603"/>
    <w:rsid w:val="00FE47C9"/>
    <w:rsid w:val="00FE4D65"/>
    <w:rsid w:val="00FE6733"/>
    <w:rsid w:val="00FE7DD1"/>
    <w:rsid w:val="00FF0A7E"/>
    <w:rsid w:val="00FF140A"/>
    <w:rsid w:val="00FF47EA"/>
    <w:rsid w:val="00FF66E4"/>
  </w:rsids>
  <m:mathPr>
    <m:mathFont m:val="Cambria Math"/>
    <m:brkBin m:val="before"/>
    <m:brkBinSub m:val="--"/>
    <m:smallFrac m:val="0"/>
    <m:dispDef/>
    <m:lMargin m:val="0"/>
    <m:rMargin m:val="0"/>
    <m:defJc m:val="centerGroup"/>
    <m:wrapIndent m:val="1440"/>
    <m:intLim m:val="subSup"/>
    <m:naryLim m:val="undOvr"/>
  </m:mathPr>
  <w:themeFontLang w:val="sk-SK"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B74BC6B"/>
  <w15:docId w15:val="{DFDF5E86-CFA1-4028-939D-13F64AE16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35399"/>
    <w:pPr>
      <w:jc w:val="both"/>
    </w:pPr>
    <w:rPr>
      <w:rFonts w:ascii="Arial" w:hAnsi="Arial"/>
      <w:sz w:val="22"/>
      <w:szCs w:val="24"/>
    </w:rPr>
  </w:style>
  <w:style w:type="paragraph" w:styleId="Nadpis1">
    <w:name w:val="heading 1"/>
    <w:basedOn w:val="Normlny"/>
    <w:next w:val="Normlny"/>
    <w:qFormat/>
    <w:rsid w:val="00D3108D"/>
    <w:pPr>
      <w:keepNext/>
      <w:spacing w:after="480"/>
      <w:contextualSpacing/>
      <w:jc w:val="center"/>
      <w:outlineLvl w:val="0"/>
    </w:pPr>
    <w:rPr>
      <w:rFonts w:cs="Arial"/>
      <w:b/>
      <w:bCs/>
      <w:caps/>
      <w:kern w:val="28"/>
      <w:sz w:val="24"/>
      <w:szCs w:val="32"/>
    </w:rPr>
  </w:style>
  <w:style w:type="paragraph" w:styleId="Nadpis2">
    <w:name w:val="heading 2"/>
    <w:basedOn w:val="Normlny"/>
    <w:next w:val="Normlny"/>
    <w:qFormat/>
    <w:rsid w:val="00D3108D"/>
    <w:pPr>
      <w:keepNext/>
      <w:spacing w:before="240" w:after="60"/>
      <w:ind w:left="425" w:hanging="425"/>
      <w:contextualSpacing/>
      <w:outlineLvl w:val="1"/>
    </w:pPr>
    <w:rPr>
      <w:rFonts w:cs="Arial"/>
      <w:b/>
      <w:bCs/>
      <w:iCs/>
      <w:caps/>
      <w:sz w:val="24"/>
      <w:szCs w:val="28"/>
    </w:rPr>
  </w:style>
  <w:style w:type="paragraph" w:styleId="Nadpis3">
    <w:name w:val="heading 3"/>
    <w:basedOn w:val="Normlny"/>
    <w:next w:val="Normlny"/>
    <w:qFormat/>
    <w:rsid w:val="00E60DC2"/>
    <w:pPr>
      <w:keepNext/>
      <w:spacing w:before="180" w:after="60"/>
      <w:ind w:left="567" w:hanging="567"/>
      <w:contextualSpacing/>
      <w:outlineLvl w:val="2"/>
    </w:pPr>
    <w:rPr>
      <w:rFonts w:cs="Arial"/>
      <w:b/>
      <w:bCs/>
      <w:szCs w:val="26"/>
    </w:rPr>
  </w:style>
  <w:style w:type="paragraph" w:styleId="Nadpis5">
    <w:name w:val="heading 5"/>
    <w:basedOn w:val="Normlny"/>
    <w:next w:val="Normlny"/>
    <w:link w:val="Nadpis5Char"/>
    <w:uiPriority w:val="9"/>
    <w:semiHidden/>
    <w:unhideWhenUsed/>
    <w:qFormat/>
    <w:rsid w:val="002C2502"/>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semiHidden/>
    <w:rsid w:val="0056387C"/>
    <w:rPr>
      <w:rFonts w:ascii="Tahoma" w:hAnsi="Tahoma" w:cs="Tahoma"/>
      <w:sz w:val="16"/>
      <w:szCs w:val="16"/>
    </w:rPr>
  </w:style>
  <w:style w:type="paragraph" w:styleId="Hlavika">
    <w:name w:val="header"/>
    <w:link w:val="HlavikaChar"/>
    <w:uiPriority w:val="99"/>
    <w:rsid w:val="00D3108D"/>
    <w:pPr>
      <w:pBdr>
        <w:bottom w:val="single" w:sz="4" w:space="1" w:color="7F7F7F" w:themeColor="text1" w:themeTint="80"/>
      </w:pBdr>
      <w:tabs>
        <w:tab w:val="right" w:pos="9639"/>
      </w:tabs>
      <w:jc w:val="both"/>
    </w:pPr>
    <w:rPr>
      <w:rFonts w:ascii="Arial" w:hAnsi="Arial"/>
      <w:caps/>
      <w:color w:val="7F7F7F" w:themeColor="text1" w:themeTint="80"/>
      <w:szCs w:val="24"/>
    </w:rPr>
  </w:style>
  <w:style w:type="paragraph" w:styleId="Pta">
    <w:name w:val="footer"/>
    <w:rsid w:val="00D3108D"/>
    <w:pPr>
      <w:pBdr>
        <w:top w:val="single" w:sz="4" w:space="1" w:color="7F7F7F" w:themeColor="text1" w:themeTint="80"/>
      </w:pBdr>
      <w:tabs>
        <w:tab w:val="right" w:pos="9639"/>
      </w:tabs>
      <w:jc w:val="both"/>
    </w:pPr>
    <w:rPr>
      <w:rFonts w:ascii="Arial" w:hAnsi="Arial"/>
      <w:i/>
      <w:color w:val="7F7F7F" w:themeColor="text1" w:themeTint="80"/>
      <w:szCs w:val="24"/>
    </w:rPr>
  </w:style>
  <w:style w:type="paragraph" w:customStyle="1" w:styleId="075-125">
    <w:name w:val="0.75-1.25"/>
    <w:basedOn w:val="Normlny"/>
    <w:rsid w:val="00D3108D"/>
    <w:pPr>
      <w:ind w:left="709" w:hanging="284"/>
    </w:pPr>
    <w:rPr>
      <w:szCs w:val="20"/>
      <w:lang w:eastAsia="cs-CZ"/>
    </w:rPr>
  </w:style>
  <w:style w:type="paragraph" w:customStyle="1" w:styleId="00-05">
    <w:name w:val="0.0 - 0.5"/>
    <w:basedOn w:val="Normlny"/>
    <w:rsid w:val="00664CA3"/>
    <w:pPr>
      <w:ind w:left="284" w:hanging="284"/>
    </w:pPr>
    <w:rPr>
      <w:szCs w:val="20"/>
    </w:rPr>
  </w:style>
  <w:style w:type="paragraph" w:customStyle="1" w:styleId="05-10">
    <w:name w:val="0.5 - 1.0"/>
    <w:basedOn w:val="Normlny"/>
    <w:rsid w:val="004A0147"/>
    <w:pPr>
      <w:ind w:left="568" w:hanging="284"/>
    </w:pPr>
  </w:style>
  <w:style w:type="paragraph" w:customStyle="1" w:styleId="00-10">
    <w:name w:val="0.0 - 1.0"/>
    <w:basedOn w:val="Normlny"/>
    <w:rsid w:val="00DB43D9"/>
    <w:pPr>
      <w:tabs>
        <w:tab w:val="right" w:leader="dot" w:pos="9639"/>
      </w:tabs>
      <w:ind w:left="567" w:hanging="567"/>
    </w:pPr>
    <w:rPr>
      <w:szCs w:val="20"/>
    </w:rPr>
  </w:style>
  <w:style w:type="paragraph" w:customStyle="1" w:styleId="10-125">
    <w:name w:val="1.0 - 1.25"/>
    <w:basedOn w:val="Normlny"/>
    <w:rsid w:val="00DB43D9"/>
    <w:pPr>
      <w:tabs>
        <w:tab w:val="right" w:leader="dot" w:pos="9639"/>
      </w:tabs>
      <w:ind w:left="709" w:hanging="142"/>
    </w:pPr>
  </w:style>
  <w:style w:type="paragraph" w:customStyle="1" w:styleId="05-125">
    <w:name w:val="0.5 - 1.25"/>
    <w:basedOn w:val="Normlny"/>
    <w:rsid w:val="00FE6733"/>
    <w:pPr>
      <w:ind w:left="709" w:hanging="425"/>
    </w:pPr>
    <w:rPr>
      <w:szCs w:val="20"/>
    </w:rPr>
  </w:style>
  <w:style w:type="paragraph" w:customStyle="1" w:styleId="125-15">
    <w:name w:val="1.25 - 1.5"/>
    <w:basedOn w:val="Normlny"/>
    <w:rsid w:val="001F4D86"/>
    <w:pPr>
      <w:tabs>
        <w:tab w:val="right" w:leader="dot" w:pos="9639"/>
      </w:tabs>
      <w:ind w:left="851" w:hanging="142"/>
    </w:pPr>
    <w:rPr>
      <w:szCs w:val="20"/>
    </w:rPr>
  </w:style>
  <w:style w:type="paragraph" w:customStyle="1" w:styleId="175-20">
    <w:name w:val="1.75 - 2.0"/>
    <w:basedOn w:val="Normlny"/>
    <w:rsid w:val="001F4D86"/>
    <w:pPr>
      <w:tabs>
        <w:tab w:val="right" w:leader="dot" w:pos="9639"/>
      </w:tabs>
      <w:ind w:left="1134" w:hanging="142"/>
    </w:pPr>
  </w:style>
  <w:style w:type="paragraph" w:customStyle="1" w:styleId="20-225">
    <w:name w:val="2.0 - 2.25"/>
    <w:basedOn w:val="Normlny"/>
    <w:rsid w:val="001F4D86"/>
    <w:pPr>
      <w:tabs>
        <w:tab w:val="right" w:leader="dot" w:pos="9639"/>
      </w:tabs>
      <w:ind w:left="1276" w:hanging="142"/>
    </w:pPr>
    <w:rPr>
      <w:szCs w:val="20"/>
    </w:rPr>
  </w:style>
  <w:style w:type="character" w:styleId="Hypertextovprepojenie">
    <w:name w:val="Hyperlink"/>
    <w:basedOn w:val="Predvolenpsmoodseku"/>
    <w:uiPriority w:val="99"/>
    <w:unhideWhenUsed/>
    <w:rsid w:val="008034B0"/>
    <w:rPr>
      <w:color w:val="0000FF" w:themeColor="hyperlink"/>
      <w:u w:val="single"/>
    </w:rPr>
  </w:style>
  <w:style w:type="paragraph" w:styleId="Odsekzoznamu">
    <w:name w:val="List Paragraph"/>
    <w:aliases w:val="body,lp1,Table,Bullet List,FooterText,numbered,Paragraphe de liste1,Bullet Number,lp11,List Paragraph11,Bullet 1,Use Case List Paragraph,ODRAZKY PRVA UROVEN,List Paragraph,Odsek,ZOZNAM,Tabuľka"/>
    <w:basedOn w:val="Normlny"/>
    <w:link w:val="OdsekzoznamuChar"/>
    <w:uiPriority w:val="34"/>
    <w:qFormat/>
    <w:rsid w:val="00884F9C"/>
    <w:pPr>
      <w:ind w:left="720"/>
      <w:contextualSpacing/>
    </w:pPr>
  </w:style>
  <w:style w:type="character" w:styleId="Odkaznakomentr">
    <w:name w:val="annotation reference"/>
    <w:basedOn w:val="Predvolenpsmoodseku"/>
    <w:uiPriority w:val="99"/>
    <w:semiHidden/>
    <w:unhideWhenUsed/>
    <w:rsid w:val="00BB18A0"/>
    <w:rPr>
      <w:sz w:val="16"/>
      <w:szCs w:val="16"/>
    </w:rPr>
  </w:style>
  <w:style w:type="paragraph" w:styleId="Textkomentra">
    <w:name w:val="annotation text"/>
    <w:basedOn w:val="Normlny"/>
    <w:link w:val="TextkomentraChar"/>
    <w:uiPriority w:val="99"/>
    <w:semiHidden/>
    <w:unhideWhenUsed/>
    <w:rsid w:val="00BB18A0"/>
    <w:rPr>
      <w:sz w:val="20"/>
      <w:szCs w:val="20"/>
    </w:rPr>
  </w:style>
  <w:style w:type="character" w:customStyle="1" w:styleId="TextkomentraChar">
    <w:name w:val="Text komentára Char"/>
    <w:basedOn w:val="Predvolenpsmoodseku"/>
    <w:link w:val="Textkomentra"/>
    <w:uiPriority w:val="99"/>
    <w:semiHidden/>
    <w:rsid w:val="00BB18A0"/>
    <w:rPr>
      <w:rFonts w:ascii="Arial" w:hAnsi="Arial"/>
    </w:rPr>
  </w:style>
  <w:style w:type="paragraph" w:styleId="Predmetkomentra">
    <w:name w:val="annotation subject"/>
    <w:basedOn w:val="Textkomentra"/>
    <w:next w:val="Textkomentra"/>
    <w:link w:val="PredmetkomentraChar"/>
    <w:uiPriority w:val="99"/>
    <w:semiHidden/>
    <w:unhideWhenUsed/>
    <w:rsid w:val="00BB18A0"/>
    <w:rPr>
      <w:b/>
      <w:bCs/>
    </w:rPr>
  </w:style>
  <w:style w:type="character" w:customStyle="1" w:styleId="PredmetkomentraChar">
    <w:name w:val="Predmet komentára Char"/>
    <w:basedOn w:val="TextkomentraChar"/>
    <w:link w:val="Predmetkomentra"/>
    <w:uiPriority w:val="99"/>
    <w:semiHidden/>
    <w:rsid w:val="00BB18A0"/>
    <w:rPr>
      <w:rFonts w:ascii="Arial" w:hAnsi="Arial"/>
      <w:b/>
      <w:bCs/>
    </w:rPr>
  </w:style>
  <w:style w:type="paragraph" w:styleId="Zkladntext">
    <w:name w:val="Body Text"/>
    <w:basedOn w:val="Normlny"/>
    <w:link w:val="ZkladntextChar"/>
    <w:rsid w:val="00BB18A0"/>
    <w:pPr>
      <w:spacing w:line="240" w:lineRule="atLeast"/>
      <w:jc w:val="left"/>
    </w:pPr>
    <w:rPr>
      <w:sz w:val="24"/>
      <w:szCs w:val="20"/>
      <w:lang w:val="cs-CZ"/>
    </w:rPr>
  </w:style>
  <w:style w:type="character" w:customStyle="1" w:styleId="ZkladntextChar">
    <w:name w:val="Základný text Char"/>
    <w:basedOn w:val="Predvolenpsmoodseku"/>
    <w:link w:val="Zkladntext"/>
    <w:rsid w:val="00BB18A0"/>
    <w:rPr>
      <w:rFonts w:ascii="Arial" w:hAnsi="Arial"/>
      <w:sz w:val="24"/>
      <w:lang w:val="cs-CZ"/>
    </w:rPr>
  </w:style>
  <w:style w:type="character" w:customStyle="1" w:styleId="HlavikaChar">
    <w:name w:val="Hlavička Char"/>
    <w:basedOn w:val="Predvolenpsmoodseku"/>
    <w:link w:val="Hlavika"/>
    <w:uiPriority w:val="99"/>
    <w:rsid w:val="00247255"/>
    <w:rPr>
      <w:rFonts w:ascii="Arial" w:hAnsi="Arial"/>
      <w:caps/>
      <w:color w:val="7F7F7F" w:themeColor="text1" w:themeTint="80"/>
      <w:szCs w:val="24"/>
    </w:rPr>
  </w:style>
  <w:style w:type="paragraph" w:styleId="Zarkazkladnhotextu2">
    <w:name w:val="Body Text Indent 2"/>
    <w:basedOn w:val="Normlny"/>
    <w:link w:val="Zarkazkladnhotextu2Char"/>
    <w:uiPriority w:val="99"/>
    <w:semiHidden/>
    <w:unhideWhenUsed/>
    <w:rsid w:val="00EC2C97"/>
    <w:pPr>
      <w:spacing w:after="120" w:line="480" w:lineRule="auto"/>
      <w:ind w:left="283"/>
    </w:pPr>
  </w:style>
  <w:style w:type="character" w:customStyle="1" w:styleId="Zarkazkladnhotextu2Char">
    <w:name w:val="Zarážka základného textu 2 Char"/>
    <w:basedOn w:val="Predvolenpsmoodseku"/>
    <w:link w:val="Zarkazkladnhotextu2"/>
    <w:uiPriority w:val="99"/>
    <w:semiHidden/>
    <w:rsid w:val="00EC2C97"/>
    <w:rPr>
      <w:rFonts w:ascii="Arial" w:hAnsi="Arial"/>
      <w:sz w:val="22"/>
      <w:szCs w:val="24"/>
    </w:rPr>
  </w:style>
  <w:style w:type="paragraph" w:customStyle="1" w:styleId="tlZa0pt">
    <w:name w:val="Štýl Za:  0 pt"/>
    <w:basedOn w:val="Normlny"/>
    <w:rsid w:val="0070578F"/>
    <w:pPr>
      <w:tabs>
        <w:tab w:val="num" w:pos="567"/>
      </w:tabs>
      <w:ind w:left="567" w:hanging="567"/>
    </w:pPr>
    <w:rPr>
      <w:sz w:val="20"/>
    </w:rPr>
  </w:style>
  <w:style w:type="paragraph" w:customStyle="1" w:styleId="Atext">
    <w:name w:val="A) text"/>
    <w:basedOn w:val="Nadpis5"/>
    <w:link w:val="AtextChar"/>
    <w:rsid w:val="002C2502"/>
    <w:pPr>
      <w:keepLines w:val="0"/>
      <w:spacing w:before="120"/>
    </w:pPr>
    <w:rPr>
      <w:rFonts w:ascii="Times New Roman" w:eastAsia="Calibri" w:hAnsi="Times New Roman" w:cs="Times New Roman"/>
      <w:color w:val="auto"/>
      <w:szCs w:val="20"/>
      <w:lang w:eastAsia="cs-CZ"/>
    </w:rPr>
  </w:style>
  <w:style w:type="character" w:customStyle="1" w:styleId="AtextChar">
    <w:name w:val="A) text Char"/>
    <w:basedOn w:val="Predvolenpsmoodseku"/>
    <w:link w:val="Atext"/>
    <w:locked/>
    <w:rsid w:val="002C2502"/>
    <w:rPr>
      <w:rFonts w:eastAsia="Calibri"/>
      <w:sz w:val="22"/>
      <w:lang w:eastAsia="cs-CZ"/>
    </w:rPr>
  </w:style>
  <w:style w:type="character" w:customStyle="1" w:styleId="Nadpis5Char">
    <w:name w:val="Nadpis 5 Char"/>
    <w:basedOn w:val="Predvolenpsmoodseku"/>
    <w:link w:val="Nadpis5"/>
    <w:uiPriority w:val="9"/>
    <w:semiHidden/>
    <w:rsid w:val="002C2502"/>
    <w:rPr>
      <w:rFonts w:asciiTheme="majorHAnsi" w:eastAsiaTheme="majorEastAsia" w:hAnsiTheme="majorHAnsi" w:cstheme="majorBidi"/>
      <w:color w:val="243F60" w:themeColor="accent1" w:themeShade="7F"/>
      <w:sz w:val="22"/>
      <w:szCs w:val="24"/>
    </w:rPr>
  </w:style>
  <w:style w:type="paragraph" w:customStyle="1" w:styleId="Odsekzoznamu1">
    <w:name w:val="Odsek zoznamu1"/>
    <w:basedOn w:val="Normlny"/>
    <w:rsid w:val="002C2502"/>
    <w:pPr>
      <w:ind w:left="720"/>
      <w:contextualSpacing/>
    </w:pPr>
    <w:rPr>
      <w:rFonts w:ascii="Times New Roman" w:eastAsia="Calibri" w:hAnsi="Times New Roman"/>
      <w:szCs w:val="20"/>
      <w:lang w:eastAsia="cs-CZ"/>
    </w:rPr>
  </w:style>
  <w:style w:type="paragraph" w:styleId="Zkladntext2">
    <w:name w:val="Body Text 2"/>
    <w:basedOn w:val="Normlny"/>
    <w:link w:val="Zkladntext2Char"/>
    <w:uiPriority w:val="99"/>
    <w:unhideWhenUsed/>
    <w:rsid w:val="00374121"/>
    <w:pPr>
      <w:spacing w:after="120" w:line="480" w:lineRule="auto"/>
      <w:jc w:val="left"/>
    </w:pPr>
    <w:rPr>
      <w:rFonts w:asciiTheme="minorHAnsi" w:eastAsiaTheme="minorHAnsi" w:hAnsiTheme="minorHAnsi" w:cstheme="minorBidi"/>
      <w:szCs w:val="22"/>
      <w:lang w:eastAsia="en-US"/>
    </w:rPr>
  </w:style>
  <w:style w:type="character" w:customStyle="1" w:styleId="Zkladntext2Char">
    <w:name w:val="Základný text 2 Char"/>
    <w:basedOn w:val="Predvolenpsmoodseku"/>
    <w:link w:val="Zkladntext2"/>
    <w:uiPriority w:val="99"/>
    <w:rsid w:val="00374121"/>
    <w:rPr>
      <w:rFonts w:asciiTheme="minorHAnsi" w:eastAsiaTheme="minorHAnsi" w:hAnsiTheme="minorHAnsi" w:cstheme="minorBidi"/>
      <w:sz w:val="22"/>
      <w:szCs w:val="22"/>
      <w:lang w:eastAsia="en-US"/>
    </w:rPr>
  </w:style>
  <w:style w:type="character" w:customStyle="1" w:styleId="OdsekzoznamuChar">
    <w:name w:val="Odsek zoznamu Char"/>
    <w:aliases w:val="body Char,lp1 Char,Table Char,Bullet List Char,FooterText Char,numbered Char,Paragraphe de liste1 Char,Bullet Number Char,lp11 Char,List Paragraph11 Char,Bullet 1 Char,Use Case List Paragraph Char,ODRAZKY PRVA UROVEN Char,Odsek Char"/>
    <w:basedOn w:val="Predvolenpsmoodseku"/>
    <w:link w:val="Odsekzoznamu"/>
    <w:uiPriority w:val="34"/>
    <w:qFormat/>
    <w:locked/>
    <w:rsid w:val="00834DD5"/>
    <w:rPr>
      <w:rFonts w:ascii="Arial" w:hAnsi="Arial"/>
      <w:sz w:val="22"/>
      <w:szCs w:val="24"/>
    </w:rPr>
  </w:style>
  <w:style w:type="character" w:customStyle="1" w:styleId="Nevyrieenzmienka1">
    <w:name w:val="Nevyriešená zmienka1"/>
    <w:basedOn w:val="Predvolenpsmoodseku"/>
    <w:uiPriority w:val="99"/>
    <w:semiHidden/>
    <w:unhideWhenUsed/>
    <w:rsid w:val="00834DD5"/>
    <w:rPr>
      <w:color w:val="605E5C"/>
      <w:shd w:val="clear" w:color="auto" w:fill="E1DFDD"/>
    </w:rPr>
  </w:style>
  <w:style w:type="character" w:customStyle="1" w:styleId="Nevyrieenzmienka2">
    <w:name w:val="Nevyriešená zmienka2"/>
    <w:basedOn w:val="Predvolenpsmoodseku"/>
    <w:uiPriority w:val="99"/>
    <w:semiHidden/>
    <w:unhideWhenUsed/>
    <w:rsid w:val="00D016EE"/>
    <w:rPr>
      <w:color w:val="605E5C"/>
      <w:shd w:val="clear" w:color="auto" w:fill="E1DFDD"/>
    </w:rPr>
  </w:style>
  <w:style w:type="character" w:customStyle="1" w:styleId="Nevyrieenzmienka3">
    <w:name w:val="Nevyriešená zmienka3"/>
    <w:basedOn w:val="Predvolenpsmoodseku"/>
    <w:uiPriority w:val="99"/>
    <w:semiHidden/>
    <w:unhideWhenUsed/>
    <w:rsid w:val="00FF66E4"/>
    <w:rPr>
      <w:color w:val="605E5C"/>
      <w:shd w:val="clear" w:color="auto" w:fill="E1DFDD"/>
    </w:rPr>
  </w:style>
  <w:style w:type="paragraph" w:customStyle="1" w:styleId="Default">
    <w:name w:val="Default"/>
    <w:rsid w:val="00ED594E"/>
    <w:pPr>
      <w:autoSpaceDE w:val="0"/>
      <w:autoSpaceDN w:val="0"/>
      <w:adjustRightInd w:val="0"/>
    </w:pPr>
    <w:rPr>
      <w:rFonts w:ascii="Arial" w:hAnsi="Arial" w:cs="Arial"/>
      <w:color w:val="000000"/>
      <w:sz w:val="24"/>
      <w:szCs w:val="24"/>
    </w:rPr>
  </w:style>
  <w:style w:type="character" w:customStyle="1" w:styleId="Zkladntext32">
    <w:name w:val="Základní text (32)_"/>
    <w:basedOn w:val="Predvolenpsmoodseku"/>
    <w:link w:val="Zkladntext320"/>
    <w:rsid w:val="006B0445"/>
    <w:rPr>
      <w:rFonts w:ascii="Arial" w:eastAsia="Arial" w:hAnsi="Arial" w:cs="Arial"/>
      <w:sz w:val="18"/>
      <w:szCs w:val="18"/>
      <w:shd w:val="clear" w:color="auto" w:fill="FFFFFF"/>
    </w:rPr>
  </w:style>
  <w:style w:type="paragraph" w:customStyle="1" w:styleId="Zkladntext320">
    <w:name w:val="Základní text (32)"/>
    <w:basedOn w:val="Normlny"/>
    <w:link w:val="Zkladntext32"/>
    <w:rsid w:val="006B0445"/>
    <w:pPr>
      <w:widowControl w:val="0"/>
      <w:shd w:val="clear" w:color="auto" w:fill="FFFFFF"/>
      <w:spacing w:before="240" w:after="180" w:line="230" w:lineRule="exact"/>
      <w:ind w:hanging="380"/>
    </w:pPr>
    <w:rPr>
      <w:rFonts w:eastAsia="Arial" w:cs="Arial"/>
      <w:sz w:val="18"/>
      <w:szCs w:val="18"/>
    </w:rPr>
  </w:style>
  <w:style w:type="character" w:customStyle="1" w:styleId="Titulekobrzku2Exact">
    <w:name w:val="Titulek obrázku (2) Exact"/>
    <w:basedOn w:val="Predvolenpsmoodseku"/>
    <w:rsid w:val="008C5926"/>
    <w:rPr>
      <w:rFonts w:ascii="Arial" w:eastAsia="Arial" w:hAnsi="Arial" w:cs="Arial"/>
      <w:b w:val="0"/>
      <w:bCs w:val="0"/>
      <w:i w:val="0"/>
      <w:iCs w:val="0"/>
      <w:smallCaps w:val="0"/>
      <w:strike w:val="0"/>
      <w:color w:val="000000"/>
      <w:spacing w:val="0"/>
      <w:w w:val="100"/>
      <w:position w:val="0"/>
      <w:sz w:val="19"/>
      <w:szCs w:val="19"/>
      <w:u w:val="none"/>
      <w:lang w:val="sk-SK" w:eastAsia="sk-SK" w:bidi="sk-SK"/>
    </w:rPr>
  </w:style>
  <w:style w:type="paragraph" w:customStyle="1" w:styleId="Zkladntext31">
    <w:name w:val="Základný text 31"/>
    <w:basedOn w:val="Normlny"/>
    <w:rsid w:val="001C23B1"/>
    <w:pPr>
      <w:widowControl w:val="0"/>
      <w:overflowPunct w:val="0"/>
      <w:autoSpaceDE w:val="0"/>
      <w:autoSpaceDN w:val="0"/>
      <w:adjustRightInd w:val="0"/>
      <w:textAlignment w:val="baseline"/>
    </w:pPr>
    <w:rPr>
      <w:sz w:val="20"/>
      <w:szCs w:val="20"/>
    </w:rPr>
  </w:style>
  <w:style w:type="character" w:customStyle="1" w:styleId="HlavikaChar1">
    <w:name w:val="Hlavička Char1"/>
    <w:basedOn w:val="Predvolenpsmoodseku"/>
    <w:rsid w:val="001C23B1"/>
    <w:rPr>
      <w:rFonts w:ascii="Arial" w:hAnsi="Arial" w:cs="Arial"/>
      <w:lang w:eastAsia="cs-CZ"/>
    </w:rPr>
  </w:style>
  <w:style w:type="paragraph" w:customStyle="1" w:styleId="05">
    <w:name w:val="0.5"/>
    <w:basedOn w:val="Normlny"/>
    <w:rsid w:val="00FA38AB"/>
    <w:pPr>
      <w:ind w:left="284"/>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9954303">
      <w:bodyDiv w:val="1"/>
      <w:marLeft w:val="0"/>
      <w:marRight w:val="0"/>
      <w:marTop w:val="0"/>
      <w:marBottom w:val="0"/>
      <w:divBdr>
        <w:top w:val="none" w:sz="0" w:space="0" w:color="auto"/>
        <w:left w:val="none" w:sz="0" w:space="0" w:color="auto"/>
        <w:bottom w:val="none" w:sz="0" w:space="0" w:color="auto"/>
        <w:right w:val="none" w:sz="0" w:space="0" w:color="auto"/>
      </w:divBdr>
    </w:div>
    <w:div w:id="998272526">
      <w:bodyDiv w:val="1"/>
      <w:marLeft w:val="0"/>
      <w:marRight w:val="0"/>
      <w:marTop w:val="0"/>
      <w:marBottom w:val="0"/>
      <w:divBdr>
        <w:top w:val="none" w:sz="0" w:space="0" w:color="auto"/>
        <w:left w:val="none" w:sz="0" w:space="0" w:color="auto"/>
        <w:bottom w:val="none" w:sz="0" w:space="0" w:color="auto"/>
        <w:right w:val="none" w:sz="0" w:space="0" w:color="auto"/>
      </w:divBdr>
    </w:div>
    <w:div w:id="1256090521">
      <w:bodyDiv w:val="1"/>
      <w:marLeft w:val="0"/>
      <w:marRight w:val="0"/>
      <w:marTop w:val="0"/>
      <w:marBottom w:val="0"/>
      <w:divBdr>
        <w:top w:val="none" w:sz="0" w:space="0" w:color="auto"/>
        <w:left w:val="none" w:sz="0" w:space="0" w:color="auto"/>
        <w:bottom w:val="none" w:sz="0" w:space="0" w:color="auto"/>
        <w:right w:val="none" w:sz="0" w:space="0" w:color="auto"/>
      </w:divBdr>
    </w:div>
    <w:div w:id="1512454912">
      <w:bodyDiv w:val="1"/>
      <w:marLeft w:val="0"/>
      <w:marRight w:val="0"/>
      <w:marTop w:val="0"/>
      <w:marBottom w:val="0"/>
      <w:divBdr>
        <w:top w:val="none" w:sz="0" w:space="0" w:color="auto"/>
        <w:left w:val="none" w:sz="0" w:space="0" w:color="auto"/>
        <w:bottom w:val="none" w:sz="0" w:space="0" w:color="auto"/>
        <w:right w:val="none" w:sz="0" w:space="0" w:color="auto"/>
      </w:divBdr>
    </w:div>
    <w:div w:id="1561598092">
      <w:bodyDiv w:val="1"/>
      <w:marLeft w:val="0"/>
      <w:marRight w:val="0"/>
      <w:marTop w:val="0"/>
      <w:marBottom w:val="0"/>
      <w:divBdr>
        <w:top w:val="none" w:sz="0" w:space="0" w:color="auto"/>
        <w:left w:val="none" w:sz="0" w:space="0" w:color="auto"/>
        <w:bottom w:val="none" w:sz="0" w:space="0" w:color="auto"/>
        <w:right w:val="none" w:sz="0" w:space="0" w:color="auto"/>
      </w:divBdr>
    </w:div>
    <w:div w:id="1814760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tina.juh&#225;sova@ndsas.sk"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yperlink" Target="https://www.ndsas.sk/pomoc-a-podpora/datovy-predpis" TargetMode="Externa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hyperlink" Target="https://www.mindop.sk/ministerstvo-1/doprava-3/dopravne-modelovanie/metodika-dopravneho-modelovania-a-dopravnych-prognoz" TargetMode="External"/><Relationship Id="rId14"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7831E6-381E-467D-9C2F-116B02A010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8124</Words>
  <Characters>46313</Characters>
  <Application>Microsoft Office Word</Application>
  <DocSecurity>0</DocSecurity>
  <Lines>385</Lines>
  <Paragraphs>108</Paragraphs>
  <ScaleCrop>false</ScaleCrop>
  <HeadingPairs>
    <vt:vector size="4" baseType="variant">
      <vt:variant>
        <vt:lpstr>Názov</vt:lpstr>
      </vt:variant>
      <vt:variant>
        <vt:i4>1</vt:i4>
      </vt:variant>
      <vt:variant>
        <vt:lpstr>Název</vt:lpstr>
      </vt:variant>
      <vt:variant>
        <vt:i4>1</vt:i4>
      </vt:variant>
    </vt:vector>
  </HeadingPairs>
  <TitlesOfParts>
    <vt:vector size="2" baseType="lpstr">
      <vt:lpstr>R4 Lipníky – Kapušany</vt:lpstr>
      <vt:lpstr>R4 Svidník – Kapušany</vt:lpstr>
    </vt:vector>
  </TitlesOfParts>
  <Manager/>
  <Company>NDS, a.s. Bratislava, Investičný odbor Prešov 30801</Company>
  <LinksUpToDate>false</LinksUpToDate>
  <CharactersWithSpaces>54329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R4 Lipníky – Kapušany</dc:title>
  <dc:subject>SP na DSZ, DÚR, 8a</dc:subject>
  <dc:creator>Čerňanská Erika</dc:creator>
  <cp:lastModifiedBy>Erik Weiss</cp:lastModifiedBy>
  <cp:revision>2</cp:revision>
  <cp:lastPrinted>2017-01-13T09:02:00Z</cp:lastPrinted>
  <dcterms:created xsi:type="dcterms:W3CDTF">2025-06-26T09:12:00Z</dcterms:created>
  <dcterms:modified xsi:type="dcterms:W3CDTF">2025-06-26T09:12:00Z</dcterms:modified>
</cp:coreProperties>
</file>